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6DEE1" w14:textId="77777777" w:rsidR="00F71FA5" w:rsidRPr="007C4BE7" w:rsidRDefault="00F71FA5" w:rsidP="00F71FA5">
      <w:pPr>
        <w:jc w:val="right"/>
        <w:rPr>
          <w:rFonts w:ascii="Times New Roman" w:hAnsi="Times New Roman" w:cs="Times New Roman"/>
          <w:b/>
          <w:sz w:val="24"/>
          <w:szCs w:val="24"/>
        </w:rPr>
      </w:pPr>
      <w:r w:rsidRPr="007C4BE7">
        <w:rPr>
          <w:rFonts w:ascii="Times New Roman" w:hAnsi="Times New Roman" w:cs="Times New Roman"/>
          <w:b/>
          <w:sz w:val="24"/>
          <w:szCs w:val="24"/>
        </w:rPr>
        <w:t>УТВЪРДИЛ:</w:t>
      </w:r>
    </w:p>
    <w:p w14:paraId="7BF119C1" w14:textId="77777777" w:rsidR="00F71FA5" w:rsidRPr="007C4BE7" w:rsidRDefault="00F71FA5" w:rsidP="00F71FA5">
      <w:pPr>
        <w:jc w:val="right"/>
        <w:rPr>
          <w:rFonts w:ascii="Times New Roman" w:hAnsi="Times New Roman" w:cs="Times New Roman"/>
          <w:b/>
          <w:sz w:val="24"/>
          <w:szCs w:val="24"/>
        </w:rPr>
      </w:pPr>
      <w:r w:rsidRPr="007C4BE7">
        <w:rPr>
          <w:rFonts w:ascii="Times New Roman" w:hAnsi="Times New Roman" w:cs="Times New Roman"/>
          <w:b/>
          <w:sz w:val="24"/>
          <w:szCs w:val="24"/>
        </w:rPr>
        <w:t>Ръководител СНД</w:t>
      </w:r>
    </w:p>
    <w:p w14:paraId="6B75EDE8" w14:textId="77777777" w:rsidR="00F71FA5" w:rsidRPr="00F71FA5" w:rsidRDefault="00F71FA5">
      <w:pPr>
        <w:rPr>
          <w:rFonts w:ascii="Times New Roman" w:hAnsi="Times New Roman" w:cs="Times New Roman"/>
          <w:sz w:val="24"/>
          <w:szCs w:val="24"/>
        </w:rPr>
      </w:pPr>
    </w:p>
    <w:p w14:paraId="2634D398" w14:textId="77777777" w:rsidR="00F71FA5" w:rsidRPr="007C4BE7" w:rsidRDefault="00F71FA5">
      <w:pPr>
        <w:rPr>
          <w:rFonts w:ascii="Times New Roman" w:hAnsi="Times New Roman" w:cs="Times New Roman"/>
          <w:b/>
          <w:sz w:val="28"/>
          <w:szCs w:val="28"/>
        </w:rPr>
      </w:pPr>
    </w:p>
    <w:p w14:paraId="53A640DD" w14:textId="77777777" w:rsidR="007C4BE7" w:rsidRPr="007C4BE7" w:rsidRDefault="007C4BE7" w:rsidP="00F71FA5">
      <w:pPr>
        <w:jc w:val="center"/>
        <w:rPr>
          <w:rFonts w:ascii="Times New Roman" w:hAnsi="Times New Roman" w:cs="Times New Roman"/>
          <w:b/>
          <w:sz w:val="28"/>
          <w:szCs w:val="28"/>
        </w:rPr>
      </w:pPr>
      <w:r w:rsidRPr="007C4BE7">
        <w:rPr>
          <w:rFonts w:ascii="Times New Roman" w:hAnsi="Times New Roman" w:cs="Times New Roman"/>
          <w:b/>
          <w:sz w:val="28"/>
          <w:szCs w:val="28"/>
        </w:rPr>
        <w:t xml:space="preserve">ТАБЛИЦА </w:t>
      </w:r>
    </w:p>
    <w:p w14:paraId="2C13458A" w14:textId="77777777" w:rsidR="005E3451" w:rsidRPr="007C4BE7" w:rsidRDefault="007C4BE7" w:rsidP="00F71FA5">
      <w:pPr>
        <w:jc w:val="center"/>
        <w:rPr>
          <w:rFonts w:ascii="Times New Roman" w:hAnsi="Times New Roman" w:cs="Times New Roman"/>
          <w:b/>
          <w:sz w:val="28"/>
          <w:szCs w:val="28"/>
        </w:rPr>
      </w:pPr>
      <w:r w:rsidRPr="007C4BE7">
        <w:rPr>
          <w:rFonts w:ascii="Times New Roman" w:hAnsi="Times New Roman" w:cs="Times New Roman"/>
          <w:b/>
          <w:sz w:val="28"/>
          <w:szCs w:val="28"/>
        </w:rPr>
        <w:t xml:space="preserve">за отразяване на предложения и коментари по проекта на Насоки за кандидатстване по </w:t>
      </w:r>
      <w:r w:rsidR="00F71FA5" w:rsidRPr="007C4BE7">
        <w:rPr>
          <w:rFonts w:ascii="Times New Roman" w:hAnsi="Times New Roman" w:cs="Times New Roman"/>
          <w:b/>
          <w:sz w:val="28"/>
          <w:szCs w:val="28"/>
        </w:rPr>
        <w:t>процедура № BG-RRP-6.006 „Центрове за подготовка за предлагане на пазара и съхранение на плодове и зеленчуци“</w:t>
      </w:r>
    </w:p>
    <w:tbl>
      <w:tblPr>
        <w:tblStyle w:val="TableGrid"/>
        <w:tblW w:w="5000" w:type="pct"/>
        <w:tblLook w:val="04A0" w:firstRow="1" w:lastRow="0" w:firstColumn="1" w:lastColumn="0" w:noHBand="0" w:noVBand="1"/>
      </w:tblPr>
      <w:tblGrid>
        <w:gridCol w:w="458"/>
        <w:gridCol w:w="2483"/>
        <w:gridCol w:w="6231"/>
        <w:gridCol w:w="4822"/>
      </w:tblGrid>
      <w:tr w:rsidR="007C4BE7" w:rsidRPr="00F71FA5" w14:paraId="11CB9145" w14:textId="77777777" w:rsidTr="007C4BE7">
        <w:tc>
          <w:tcPr>
            <w:tcW w:w="170" w:type="pct"/>
            <w:shd w:val="clear" w:color="auto" w:fill="D9D9D9" w:themeFill="background1" w:themeFillShade="D9"/>
            <w:vAlign w:val="center"/>
          </w:tcPr>
          <w:p w14:paraId="7A5F7E25" w14:textId="77777777" w:rsidR="007C4BE7" w:rsidRPr="00F71FA5" w:rsidRDefault="007C4BE7" w:rsidP="007C4BE7">
            <w:pPr>
              <w:jc w:val="center"/>
              <w:rPr>
                <w:rFonts w:ascii="Times New Roman" w:hAnsi="Times New Roman" w:cs="Times New Roman"/>
                <w:b/>
                <w:sz w:val="24"/>
                <w:szCs w:val="24"/>
                <w:lang w:val="en-US"/>
              </w:rPr>
            </w:pPr>
            <w:r w:rsidRPr="00F71FA5">
              <w:rPr>
                <w:rFonts w:ascii="Times New Roman" w:hAnsi="Times New Roman" w:cs="Times New Roman"/>
                <w:b/>
                <w:sz w:val="24"/>
                <w:szCs w:val="24"/>
                <w:lang w:val="en-US"/>
              </w:rPr>
              <w:t>№</w:t>
            </w:r>
          </w:p>
        </w:tc>
        <w:tc>
          <w:tcPr>
            <w:tcW w:w="689" w:type="pct"/>
            <w:shd w:val="clear" w:color="auto" w:fill="D9D9D9" w:themeFill="background1" w:themeFillShade="D9"/>
          </w:tcPr>
          <w:p w14:paraId="3C77486E" w14:textId="77777777" w:rsidR="007C4BE7" w:rsidRDefault="007C4BE7" w:rsidP="007C4BE7">
            <w:pPr>
              <w:jc w:val="center"/>
              <w:rPr>
                <w:rFonts w:ascii="Times New Roman" w:hAnsi="Times New Roman" w:cs="Times New Roman"/>
                <w:b/>
                <w:sz w:val="24"/>
                <w:szCs w:val="24"/>
              </w:rPr>
            </w:pPr>
            <w:r>
              <w:rPr>
                <w:rFonts w:ascii="Times New Roman" w:hAnsi="Times New Roman" w:cs="Times New Roman"/>
                <w:b/>
                <w:sz w:val="24"/>
                <w:szCs w:val="24"/>
              </w:rPr>
              <w:t>Подател</w:t>
            </w:r>
          </w:p>
        </w:tc>
        <w:tc>
          <w:tcPr>
            <w:tcW w:w="2352" w:type="pct"/>
            <w:shd w:val="clear" w:color="auto" w:fill="D9D9D9" w:themeFill="background1" w:themeFillShade="D9"/>
            <w:vAlign w:val="center"/>
          </w:tcPr>
          <w:p w14:paraId="47226885" w14:textId="77777777" w:rsidR="007C4BE7" w:rsidRDefault="007C4BE7" w:rsidP="007C4BE7">
            <w:pPr>
              <w:jc w:val="center"/>
              <w:rPr>
                <w:rFonts w:ascii="Times New Roman" w:hAnsi="Times New Roman" w:cs="Times New Roman"/>
                <w:b/>
                <w:sz w:val="24"/>
                <w:szCs w:val="24"/>
              </w:rPr>
            </w:pPr>
            <w:r>
              <w:rPr>
                <w:rFonts w:ascii="Times New Roman" w:hAnsi="Times New Roman" w:cs="Times New Roman"/>
                <w:b/>
                <w:sz w:val="24"/>
                <w:szCs w:val="24"/>
              </w:rPr>
              <w:t>Коментар/</w:t>
            </w:r>
          </w:p>
          <w:p w14:paraId="0E1097E0" w14:textId="77777777" w:rsidR="007C4BE7" w:rsidRPr="00F71FA5" w:rsidRDefault="007C4BE7" w:rsidP="007C4BE7">
            <w:pPr>
              <w:jc w:val="center"/>
              <w:rPr>
                <w:rFonts w:ascii="Times New Roman" w:hAnsi="Times New Roman" w:cs="Times New Roman"/>
                <w:b/>
                <w:sz w:val="24"/>
                <w:szCs w:val="24"/>
              </w:rPr>
            </w:pPr>
            <w:r>
              <w:rPr>
                <w:rFonts w:ascii="Times New Roman" w:hAnsi="Times New Roman" w:cs="Times New Roman"/>
                <w:b/>
                <w:sz w:val="24"/>
                <w:szCs w:val="24"/>
              </w:rPr>
              <w:t>Предложение</w:t>
            </w:r>
          </w:p>
        </w:tc>
        <w:tc>
          <w:tcPr>
            <w:tcW w:w="1789" w:type="pct"/>
            <w:shd w:val="clear" w:color="auto" w:fill="D9D9D9" w:themeFill="background1" w:themeFillShade="D9"/>
            <w:vAlign w:val="center"/>
          </w:tcPr>
          <w:p w14:paraId="39FB4B5F" w14:textId="77777777" w:rsidR="002C3128" w:rsidRDefault="007C4BE7" w:rsidP="007C4BE7">
            <w:pPr>
              <w:jc w:val="center"/>
              <w:rPr>
                <w:rFonts w:ascii="Times New Roman" w:hAnsi="Times New Roman" w:cs="Times New Roman"/>
                <w:b/>
                <w:sz w:val="24"/>
                <w:szCs w:val="24"/>
              </w:rPr>
            </w:pPr>
            <w:r>
              <w:rPr>
                <w:rFonts w:ascii="Times New Roman" w:hAnsi="Times New Roman" w:cs="Times New Roman"/>
                <w:b/>
                <w:sz w:val="24"/>
                <w:szCs w:val="24"/>
              </w:rPr>
              <w:t>Приема се/</w:t>
            </w:r>
          </w:p>
          <w:p w14:paraId="2D9F32E2" w14:textId="058AD433" w:rsidR="007C4BE7" w:rsidRDefault="007C4BE7" w:rsidP="007C4BE7">
            <w:pPr>
              <w:jc w:val="center"/>
              <w:rPr>
                <w:rFonts w:ascii="Times New Roman" w:hAnsi="Times New Roman" w:cs="Times New Roman"/>
                <w:b/>
                <w:sz w:val="24"/>
                <w:szCs w:val="24"/>
              </w:rPr>
            </w:pPr>
            <w:r>
              <w:rPr>
                <w:rFonts w:ascii="Times New Roman" w:hAnsi="Times New Roman" w:cs="Times New Roman"/>
                <w:b/>
                <w:sz w:val="24"/>
                <w:szCs w:val="24"/>
              </w:rPr>
              <w:t>Не се приема</w:t>
            </w:r>
          </w:p>
          <w:p w14:paraId="4F6FDF05" w14:textId="77777777" w:rsidR="007C4BE7" w:rsidRPr="00F71FA5" w:rsidRDefault="007C4BE7" w:rsidP="007C4BE7">
            <w:pPr>
              <w:jc w:val="center"/>
              <w:rPr>
                <w:rFonts w:ascii="Times New Roman" w:hAnsi="Times New Roman" w:cs="Times New Roman"/>
                <w:b/>
                <w:sz w:val="24"/>
                <w:szCs w:val="24"/>
              </w:rPr>
            </w:pPr>
            <w:r>
              <w:rPr>
                <w:rFonts w:ascii="Times New Roman" w:hAnsi="Times New Roman" w:cs="Times New Roman"/>
                <w:b/>
                <w:sz w:val="24"/>
                <w:szCs w:val="24"/>
              </w:rPr>
              <w:t>Мотиви</w:t>
            </w:r>
          </w:p>
        </w:tc>
      </w:tr>
      <w:tr w:rsidR="007C4BE7" w:rsidRPr="00F71FA5" w14:paraId="56F4A350" w14:textId="77777777" w:rsidTr="000E7FF9">
        <w:tc>
          <w:tcPr>
            <w:tcW w:w="170" w:type="pct"/>
          </w:tcPr>
          <w:p w14:paraId="4990BE5C" w14:textId="77777777" w:rsidR="007C4BE7" w:rsidRPr="00F71FA5" w:rsidRDefault="007C4BE7">
            <w:pPr>
              <w:rPr>
                <w:rFonts w:ascii="Times New Roman" w:hAnsi="Times New Roman" w:cs="Times New Roman"/>
                <w:sz w:val="24"/>
                <w:szCs w:val="24"/>
              </w:rPr>
            </w:pPr>
            <w:r>
              <w:rPr>
                <w:rFonts w:ascii="Times New Roman" w:hAnsi="Times New Roman" w:cs="Times New Roman"/>
                <w:sz w:val="24"/>
                <w:szCs w:val="24"/>
              </w:rPr>
              <w:t>1.</w:t>
            </w:r>
          </w:p>
        </w:tc>
        <w:tc>
          <w:tcPr>
            <w:tcW w:w="689" w:type="pct"/>
            <w:vAlign w:val="center"/>
          </w:tcPr>
          <w:p w14:paraId="50E3B566" w14:textId="77777777" w:rsidR="007C4BE7" w:rsidRPr="00F71FA5" w:rsidRDefault="007C4BE7" w:rsidP="000E7FF9">
            <w:pPr>
              <w:rPr>
                <w:rFonts w:ascii="Times New Roman" w:hAnsi="Times New Roman" w:cs="Times New Roman"/>
                <w:sz w:val="24"/>
                <w:szCs w:val="24"/>
                <w:lang w:val="en-GB"/>
              </w:rPr>
            </w:pPr>
            <w:r w:rsidRPr="0006515A">
              <w:rPr>
                <w:rFonts w:ascii="Times New Roman" w:hAnsi="Times New Roman" w:cs="Times New Roman"/>
                <w:sz w:val="24"/>
                <w:szCs w:val="24"/>
                <w:lang w:val="en-GB"/>
              </w:rPr>
              <w:t xml:space="preserve">06.04.2023 </w:t>
            </w:r>
          </w:p>
          <w:p w14:paraId="4AB2EC10" w14:textId="77777777" w:rsidR="007C4BE7" w:rsidRPr="0006515A" w:rsidRDefault="00876C34" w:rsidP="000E7FF9">
            <w:pPr>
              <w:rPr>
                <w:rFonts w:ascii="Times New Roman" w:hAnsi="Times New Roman" w:cs="Times New Roman"/>
                <w:sz w:val="24"/>
                <w:szCs w:val="24"/>
                <w:lang w:val="en-GB"/>
              </w:rPr>
            </w:pPr>
            <w:hyperlink r:id="rId5" w:history="1">
              <w:r w:rsidR="007C4BE7" w:rsidRPr="0006515A">
                <w:rPr>
                  <w:rStyle w:val="Hyperlink"/>
                  <w:rFonts w:ascii="Times New Roman" w:hAnsi="Times New Roman" w:cs="Times New Roman"/>
                  <w:sz w:val="24"/>
                  <w:szCs w:val="24"/>
                  <w:lang w:val="en-GB"/>
                </w:rPr>
                <w:t>stafi77@abv.bg</w:t>
              </w:r>
            </w:hyperlink>
            <w:r w:rsidR="007C4BE7" w:rsidRPr="0006515A">
              <w:rPr>
                <w:rFonts w:ascii="Times New Roman" w:hAnsi="Times New Roman" w:cs="Times New Roman"/>
                <w:sz w:val="24"/>
                <w:szCs w:val="24"/>
                <w:lang w:val="en-GB"/>
              </w:rPr>
              <w:t xml:space="preserve"> </w:t>
            </w:r>
          </w:p>
          <w:p w14:paraId="4D16EBC4" w14:textId="77777777" w:rsidR="007C4BE7" w:rsidRPr="0006515A" w:rsidRDefault="007C4BE7" w:rsidP="000E7FF9">
            <w:pPr>
              <w:rPr>
                <w:rFonts w:ascii="Times New Roman" w:hAnsi="Times New Roman" w:cs="Times New Roman"/>
                <w:sz w:val="24"/>
                <w:szCs w:val="24"/>
                <w:lang w:val="en-GB"/>
              </w:rPr>
            </w:pPr>
          </w:p>
        </w:tc>
        <w:tc>
          <w:tcPr>
            <w:tcW w:w="2352" w:type="pct"/>
            <w:vAlign w:val="center"/>
          </w:tcPr>
          <w:p w14:paraId="035FA2C3" w14:textId="77777777" w:rsidR="007C4BE7" w:rsidRPr="0006515A" w:rsidRDefault="007C4BE7" w:rsidP="000E7FF9">
            <w:pPr>
              <w:rPr>
                <w:rFonts w:ascii="Times New Roman" w:hAnsi="Times New Roman" w:cs="Times New Roman"/>
                <w:sz w:val="24"/>
                <w:szCs w:val="24"/>
              </w:rPr>
            </w:pPr>
            <w:r w:rsidRPr="0006515A">
              <w:rPr>
                <w:rFonts w:ascii="Times New Roman" w:hAnsi="Times New Roman" w:cs="Times New Roman"/>
                <w:sz w:val="24"/>
                <w:szCs w:val="24"/>
              </w:rPr>
              <w:t>Минималният размер на допустимите разходи за едно предложение за изпълнение на инвестиции е  300 000 лв. Мисля, че това е твърде голяма сума за минимален размер на инвестиция.</w:t>
            </w:r>
          </w:p>
          <w:p w14:paraId="06F3BD2E" w14:textId="77777777" w:rsidR="007C4BE7" w:rsidRPr="00F71FA5" w:rsidRDefault="007C4BE7" w:rsidP="000E7FF9">
            <w:pPr>
              <w:rPr>
                <w:rFonts w:ascii="Times New Roman" w:hAnsi="Times New Roman" w:cs="Times New Roman"/>
                <w:sz w:val="24"/>
                <w:szCs w:val="24"/>
                <w:lang w:val="en-US"/>
              </w:rPr>
            </w:pPr>
          </w:p>
        </w:tc>
        <w:tc>
          <w:tcPr>
            <w:tcW w:w="1789" w:type="pct"/>
          </w:tcPr>
          <w:p w14:paraId="19C53641" w14:textId="77777777" w:rsidR="00AA279D" w:rsidRDefault="009D098D" w:rsidP="00F71FA5">
            <w:pPr>
              <w:jc w:val="both"/>
              <w:rPr>
                <w:rFonts w:ascii="Times New Roman" w:hAnsi="Times New Roman" w:cs="Times New Roman"/>
                <w:sz w:val="24"/>
                <w:szCs w:val="24"/>
              </w:rPr>
            </w:pPr>
            <w:r w:rsidRPr="00103458">
              <w:rPr>
                <w:rFonts w:ascii="Times New Roman" w:hAnsi="Times New Roman" w:cs="Times New Roman"/>
                <w:color w:val="000000" w:themeColor="text1"/>
                <w:sz w:val="24"/>
                <w:szCs w:val="24"/>
              </w:rPr>
              <w:t>Не се приема.</w:t>
            </w:r>
            <w:r w:rsidR="00553995" w:rsidRPr="00103458">
              <w:rPr>
                <w:rFonts w:ascii="Times New Roman" w:hAnsi="Times New Roman" w:cs="Times New Roman"/>
                <w:color w:val="000000" w:themeColor="text1"/>
                <w:sz w:val="24"/>
                <w:szCs w:val="24"/>
                <w:lang w:val="en-US"/>
              </w:rPr>
              <w:t xml:space="preserve"> </w:t>
            </w:r>
            <w:r w:rsidR="007C4BE7" w:rsidRPr="0006515A">
              <w:rPr>
                <w:rFonts w:ascii="Times New Roman" w:hAnsi="Times New Roman" w:cs="Times New Roman"/>
                <w:sz w:val="24"/>
                <w:szCs w:val="24"/>
              </w:rPr>
              <w:t xml:space="preserve">Съгласно одобреният Национален план за възстановяване и устойчивост </w:t>
            </w:r>
            <w:r w:rsidR="007C4BE7">
              <w:rPr>
                <w:rFonts w:ascii="Times New Roman" w:hAnsi="Times New Roman" w:cs="Times New Roman"/>
                <w:sz w:val="24"/>
                <w:szCs w:val="24"/>
              </w:rPr>
              <w:t>(НПВУ)</w:t>
            </w:r>
            <w:r w:rsidR="00AA279D">
              <w:rPr>
                <w:rFonts w:ascii="Times New Roman" w:hAnsi="Times New Roman" w:cs="Times New Roman"/>
                <w:sz w:val="24"/>
                <w:szCs w:val="24"/>
              </w:rPr>
              <w:t>,</w:t>
            </w:r>
            <w:r w:rsidR="007C4BE7">
              <w:rPr>
                <w:rFonts w:ascii="Times New Roman" w:hAnsi="Times New Roman" w:cs="Times New Roman"/>
                <w:sz w:val="24"/>
                <w:szCs w:val="24"/>
              </w:rPr>
              <w:t xml:space="preserve"> </w:t>
            </w:r>
            <w:r w:rsidR="007C4BE7" w:rsidRPr="0006515A">
              <w:rPr>
                <w:rFonts w:ascii="Times New Roman" w:hAnsi="Times New Roman" w:cs="Times New Roman"/>
                <w:sz w:val="24"/>
                <w:szCs w:val="24"/>
              </w:rPr>
              <w:t xml:space="preserve">в рамките на направление Центрове за подготовка за предлагане на пазара и съхранение на плодове и зеленчуци към </w:t>
            </w:r>
            <w:r w:rsidR="007C4BE7">
              <w:rPr>
                <w:rFonts w:ascii="Times New Roman" w:hAnsi="Times New Roman" w:cs="Times New Roman"/>
                <w:sz w:val="24"/>
                <w:szCs w:val="24"/>
              </w:rPr>
              <w:t xml:space="preserve">Фонда </w:t>
            </w:r>
            <w:r w:rsidR="007C4BE7" w:rsidRPr="0006515A">
              <w:rPr>
                <w:rFonts w:ascii="Times New Roman" w:hAnsi="Times New Roman" w:cs="Times New Roman"/>
                <w:sz w:val="24"/>
                <w:szCs w:val="24"/>
              </w:rPr>
              <w:t>за насърчаване на технологичния и екологичен преход на селското стопанство</w:t>
            </w:r>
            <w:r w:rsidR="00AA279D">
              <w:rPr>
                <w:rFonts w:ascii="Times New Roman" w:hAnsi="Times New Roman" w:cs="Times New Roman"/>
                <w:sz w:val="24"/>
                <w:szCs w:val="24"/>
              </w:rPr>
              <w:t>,</w:t>
            </w:r>
            <w:r w:rsidR="007C4BE7">
              <w:rPr>
                <w:rFonts w:ascii="Times New Roman" w:hAnsi="Times New Roman" w:cs="Times New Roman"/>
                <w:sz w:val="24"/>
                <w:szCs w:val="24"/>
              </w:rPr>
              <w:t xml:space="preserve"> </w:t>
            </w:r>
            <w:r w:rsidR="007C4BE7" w:rsidRPr="0006515A">
              <w:rPr>
                <w:rFonts w:ascii="Times New Roman" w:hAnsi="Times New Roman" w:cs="Times New Roman"/>
                <w:sz w:val="24"/>
                <w:szCs w:val="24"/>
              </w:rPr>
              <w:t>е предвиден индикатор</w:t>
            </w:r>
            <w:r w:rsidR="007C4BE7">
              <w:rPr>
                <w:rFonts w:ascii="Times New Roman" w:hAnsi="Times New Roman" w:cs="Times New Roman"/>
                <w:sz w:val="24"/>
                <w:szCs w:val="24"/>
              </w:rPr>
              <w:t xml:space="preserve"> за резултат </w:t>
            </w:r>
            <w:r w:rsidR="007C4BE7" w:rsidRPr="0006515A">
              <w:rPr>
                <w:rFonts w:ascii="Times New Roman" w:hAnsi="Times New Roman" w:cs="Times New Roman"/>
                <w:sz w:val="24"/>
                <w:szCs w:val="24"/>
              </w:rPr>
              <w:t>„Брой подкрепени инвестиционни проекти за създаване на центрове за подготовка за предлагане на пазара и съхранение на плодове и зеленчуци</w:t>
            </w:r>
            <w:r w:rsidR="007C4BE7">
              <w:rPr>
                <w:rFonts w:ascii="Times New Roman" w:hAnsi="Times New Roman" w:cs="Times New Roman"/>
                <w:sz w:val="24"/>
                <w:szCs w:val="24"/>
              </w:rPr>
              <w:t xml:space="preserve">“. </w:t>
            </w:r>
          </w:p>
          <w:p w14:paraId="428598D0" w14:textId="65C2E56F" w:rsidR="007C4BE7" w:rsidRPr="00553995" w:rsidRDefault="007C4BE7" w:rsidP="00F71FA5">
            <w:pPr>
              <w:jc w:val="both"/>
              <w:rPr>
                <w:rFonts w:ascii="Times New Roman" w:hAnsi="Times New Roman" w:cs="Times New Roman"/>
                <w:sz w:val="24"/>
                <w:szCs w:val="24"/>
                <w:lang w:val="en-US"/>
              </w:rPr>
            </w:pPr>
            <w:r>
              <w:rPr>
                <w:rFonts w:ascii="Times New Roman" w:hAnsi="Times New Roman" w:cs="Times New Roman"/>
                <w:sz w:val="24"/>
                <w:szCs w:val="24"/>
              </w:rPr>
              <w:t>Целевата стойност на съответния индикатор към четвърто тримесечие на 2025 г. е да бъдат подкрепени 10 инвестиционни проекта при наличен бюджет по процедурата в размер на 15 млн. лв без ДДС</w:t>
            </w:r>
            <w:r w:rsidR="00993DE1">
              <w:rPr>
                <w:rFonts w:ascii="Times New Roman" w:hAnsi="Times New Roman" w:cs="Times New Roman"/>
                <w:sz w:val="24"/>
                <w:szCs w:val="24"/>
                <w:lang w:val="en-US"/>
              </w:rPr>
              <w:t xml:space="preserve"> </w:t>
            </w:r>
            <w:r w:rsidR="00993DE1">
              <w:rPr>
                <w:rFonts w:ascii="Times New Roman" w:hAnsi="Times New Roman" w:cs="Times New Roman"/>
                <w:sz w:val="24"/>
                <w:szCs w:val="24"/>
              </w:rPr>
              <w:t xml:space="preserve"> и интензитет </w:t>
            </w:r>
            <w:r w:rsidR="00993DE1">
              <w:rPr>
                <w:rFonts w:ascii="Times New Roman" w:hAnsi="Times New Roman" w:cs="Times New Roman"/>
                <w:sz w:val="24"/>
                <w:szCs w:val="24"/>
              </w:rPr>
              <w:lastRenderedPageBreak/>
              <w:t>на финансовата помощ 50 % от одобрените разходи</w:t>
            </w:r>
            <w:r>
              <w:rPr>
                <w:rFonts w:ascii="Times New Roman" w:hAnsi="Times New Roman" w:cs="Times New Roman"/>
                <w:sz w:val="24"/>
                <w:szCs w:val="24"/>
              </w:rPr>
              <w:t xml:space="preserve">. Във връзка с гореизложеното по процедурата е предвиден минимален размер на допустимите разходи от 300 000 лв., който позволява да бъдат подкрепени </w:t>
            </w:r>
            <w:r w:rsidR="00AA279D">
              <w:rPr>
                <w:rFonts w:ascii="Times New Roman" w:hAnsi="Times New Roman" w:cs="Times New Roman"/>
                <w:sz w:val="24"/>
                <w:szCs w:val="24"/>
              </w:rPr>
              <w:t>до</w:t>
            </w:r>
            <w:r>
              <w:rPr>
                <w:rFonts w:ascii="Times New Roman" w:hAnsi="Times New Roman" w:cs="Times New Roman"/>
                <w:sz w:val="24"/>
                <w:szCs w:val="24"/>
              </w:rPr>
              <w:t xml:space="preserve"> 100 инвестиционни проекта. </w:t>
            </w:r>
          </w:p>
          <w:p w14:paraId="1A442A73" w14:textId="77777777" w:rsidR="007C4BE7" w:rsidRDefault="007C4BE7" w:rsidP="00F71FA5">
            <w:pPr>
              <w:jc w:val="both"/>
              <w:rPr>
                <w:rFonts w:ascii="Times New Roman" w:hAnsi="Times New Roman" w:cs="Times New Roman"/>
                <w:b/>
                <w:bCs/>
                <w:sz w:val="24"/>
                <w:szCs w:val="24"/>
              </w:rPr>
            </w:pPr>
            <w:r>
              <w:rPr>
                <w:rFonts w:ascii="Times New Roman" w:hAnsi="Times New Roman" w:cs="Times New Roman"/>
                <w:sz w:val="24"/>
                <w:szCs w:val="24"/>
              </w:rPr>
              <w:t xml:space="preserve">В допълнение, моля да имате предвид, че в рамките на процедура № </w:t>
            </w:r>
            <w:r w:rsidRPr="0006515A">
              <w:rPr>
                <w:rFonts w:ascii="Times New Roman" w:hAnsi="Times New Roman" w:cs="Times New Roman"/>
                <w:sz w:val="24"/>
                <w:szCs w:val="24"/>
              </w:rPr>
              <w:t>BG-RRP-6.004 „Инвестиции в технологична и екологична модернизация“</w:t>
            </w:r>
            <w:r>
              <w:rPr>
                <w:rFonts w:ascii="Times New Roman" w:hAnsi="Times New Roman" w:cs="Times New Roman"/>
                <w:sz w:val="24"/>
                <w:szCs w:val="24"/>
              </w:rPr>
              <w:t>, където минималния размер на допустимите разходи за едно проектно предложение възлиза на 30 000 лв., като допустими разходи</w:t>
            </w:r>
            <w:r w:rsidRPr="0006515A">
              <w:rPr>
                <w:rFonts w:ascii="Times New Roman" w:hAnsi="Times New Roman" w:cs="Times New Roman"/>
                <w:sz w:val="24"/>
                <w:szCs w:val="24"/>
              </w:rPr>
              <w:t xml:space="preserve"> са предвидени</w:t>
            </w:r>
            <w:r w:rsidRPr="0006515A">
              <w:rPr>
                <w:rFonts w:ascii="Times New Roman" w:hAnsi="Times New Roman" w:cs="Times New Roman"/>
                <w:bCs/>
                <w:sz w:val="24"/>
                <w:szCs w:val="24"/>
              </w:rPr>
              <w:t>:</w:t>
            </w:r>
          </w:p>
          <w:p w14:paraId="441D2ACF" w14:textId="77777777" w:rsidR="007C4BE7" w:rsidRPr="0006515A" w:rsidRDefault="007C4BE7" w:rsidP="00F71FA5">
            <w:pPr>
              <w:pStyle w:val="ListParagraph"/>
              <w:numPr>
                <w:ilvl w:val="0"/>
                <w:numId w:val="1"/>
              </w:numPr>
              <w:jc w:val="both"/>
              <w:rPr>
                <w:rFonts w:ascii="Times New Roman" w:hAnsi="Times New Roman"/>
                <w:bCs/>
                <w:sz w:val="24"/>
                <w:szCs w:val="24"/>
              </w:rPr>
            </w:pPr>
            <w:r w:rsidRPr="0006515A">
              <w:rPr>
                <w:rFonts w:ascii="Times New Roman" w:hAnsi="Times New Roman"/>
                <w:bCs/>
                <w:sz w:val="24"/>
                <w:szCs w:val="24"/>
              </w:rPr>
              <w:t>Доставка и монтаж на автоматизирани системи и машини за подготовка на растениевъдната продукция за продажба, в т.ч. свързани с почистване, измиване, сортиране, охлаждане, калибриране, маркиране и опаковане;</w:t>
            </w:r>
          </w:p>
          <w:p w14:paraId="2E002769" w14:textId="77777777" w:rsidR="007C4BE7" w:rsidRPr="007C4BE7" w:rsidRDefault="007C4BE7" w:rsidP="007C4BE7">
            <w:pPr>
              <w:pStyle w:val="ListParagraph"/>
              <w:numPr>
                <w:ilvl w:val="0"/>
                <w:numId w:val="1"/>
              </w:numPr>
              <w:jc w:val="both"/>
              <w:rPr>
                <w:rFonts w:ascii="Times New Roman" w:hAnsi="Times New Roman"/>
                <w:b/>
                <w:bCs/>
                <w:sz w:val="24"/>
                <w:szCs w:val="24"/>
              </w:rPr>
            </w:pPr>
            <w:r w:rsidRPr="0006515A">
              <w:rPr>
                <w:rFonts w:ascii="Times New Roman" w:hAnsi="Times New Roman"/>
                <w:bCs/>
                <w:sz w:val="24"/>
                <w:szCs w:val="24"/>
              </w:rPr>
              <w:t>Доставка на машини и оборудване за съхранение на продукция, в т.ч. системи за автоматизирано складиране, вкл. вътрешно заводски транспорт – електрокари, мотокари, газокари и др.</w:t>
            </w:r>
          </w:p>
        </w:tc>
      </w:tr>
      <w:tr w:rsidR="007C4BE7" w:rsidRPr="00F71FA5" w14:paraId="21C0399C" w14:textId="77777777" w:rsidTr="000E7FF9">
        <w:tc>
          <w:tcPr>
            <w:tcW w:w="170" w:type="pct"/>
          </w:tcPr>
          <w:p w14:paraId="022A0870" w14:textId="77777777" w:rsidR="007C4BE7" w:rsidRPr="00F71FA5" w:rsidRDefault="007C4BE7">
            <w:pPr>
              <w:rPr>
                <w:rFonts w:ascii="Times New Roman" w:hAnsi="Times New Roman" w:cs="Times New Roman"/>
                <w:sz w:val="24"/>
                <w:szCs w:val="24"/>
              </w:rPr>
            </w:pPr>
            <w:r>
              <w:rPr>
                <w:rFonts w:ascii="Times New Roman" w:hAnsi="Times New Roman" w:cs="Times New Roman"/>
                <w:sz w:val="24"/>
                <w:szCs w:val="24"/>
              </w:rPr>
              <w:lastRenderedPageBreak/>
              <w:t xml:space="preserve">2. </w:t>
            </w:r>
          </w:p>
        </w:tc>
        <w:tc>
          <w:tcPr>
            <w:tcW w:w="689" w:type="pct"/>
            <w:vAlign w:val="center"/>
          </w:tcPr>
          <w:p w14:paraId="21925208" w14:textId="77777777" w:rsidR="007C4BE7" w:rsidRPr="00F71FA5" w:rsidRDefault="007C4BE7" w:rsidP="000E7FF9">
            <w:pPr>
              <w:rPr>
                <w:rFonts w:ascii="Times New Roman" w:hAnsi="Times New Roman" w:cs="Times New Roman"/>
                <w:b/>
                <w:bCs/>
                <w:sz w:val="24"/>
                <w:szCs w:val="24"/>
                <w:lang w:val="en-US"/>
              </w:rPr>
            </w:pPr>
            <w:r w:rsidRPr="00F71FA5">
              <w:rPr>
                <w:rFonts w:ascii="Times New Roman" w:hAnsi="Times New Roman" w:cs="Times New Roman"/>
                <w:b/>
                <w:bCs/>
                <w:sz w:val="24"/>
                <w:szCs w:val="24"/>
                <w:lang w:val="en-US"/>
              </w:rPr>
              <w:t>05.05.2023</w:t>
            </w:r>
          </w:p>
          <w:p w14:paraId="0561D03C" w14:textId="77777777" w:rsidR="007C4BE7" w:rsidRPr="00F71FA5" w:rsidRDefault="00876C34" w:rsidP="000E7FF9">
            <w:pPr>
              <w:rPr>
                <w:rFonts w:ascii="Times New Roman" w:hAnsi="Times New Roman" w:cs="Times New Roman"/>
                <w:bCs/>
                <w:sz w:val="24"/>
                <w:szCs w:val="24"/>
                <w:lang w:val="en-US"/>
              </w:rPr>
            </w:pPr>
            <w:hyperlink r:id="rId6" w:history="1">
              <w:r w:rsidR="007C4BE7" w:rsidRPr="00F71FA5">
                <w:rPr>
                  <w:rStyle w:val="Hyperlink"/>
                  <w:rFonts w:ascii="Times New Roman" w:hAnsi="Times New Roman" w:cs="Times New Roman"/>
                  <w:bCs/>
                  <w:sz w:val="24"/>
                  <w:szCs w:val="24"/>
                  <w:lang w:val="en-US"/>
                </w:rPr>
                <w:t>dora_deleva@yahoo.de</w:t>
              </w:r>
            </w:hyperlink>
            <w:r w:rsidR="007C4BE7" w:rsidRPr="00F71FA5">
              <w:rPr>
                <w:rFonts w:ascii="Times New Roman" w:hAnsi="Times New Roman" w:cs="Times New Roman"/>
                <w:bCs/>
                <w:sz w:val="24"/>
                <w:szCs w:val="24"/>
                <w:lang w:val="en-US"/>
              </w:rPr>
              <w:t xml:space="preserve"> </w:t>
            </w:r>
          </w:p>
          <w:p w14:paraId="147E3151" w14:textId="77777777" w:rsidR="007C4BE7" w:rsidRPr="00F71FA5" w:rsidRDefault="007C4BE7" w:rsidP="000E7FF9">
            <w:pPr>
              <w:rPr>
                <w:rFonts w:ascii="Times New Roman" w:hAnsi="Times New Roman" w:cs="Times New Roman"/>
                <w:b/>
                <w:bCs/>
                <w:sz w:val="24"/>
                <w:szCs w:val="24"/>
                <w:lang w:val="en-US"/>
              </w:rPr>
            </w:pPr>
          </w:p>
        </w:tc>
        <w:tc>
          <w:tcPr>
            <w:tcW w:w="2352" w:type="pct"/>
            <w:vAlign w:val="center"/>
          </w:tcPr>
          <w:p w14:paraId="4836A7A6" w14:textId="77777777" w:rsidR="007C4BE7" w:rsidRPr="00F71FA5" w:rsidRDefault="007C4BE7" w:rsidP="000E7FF9">
            <w:pPr>
              <w:jc w:val="both"/>
              <w:rPr>
                <w:rFonts w:ascii="Times New Roman" w:hAnsi="Times New Roman" w:cs="Times New Roman"/>
                <w:bCs/>
                <w:sz w:val="24"/>
                <w:szCs w:val="24"/>
              </w:rPr>
            </w:pPr>
            <w:r w:rsidRPr="00F71FA5">
              <w:rPr>
                <w:rFonts w:ascii="Times New Roman" w:hAnsi="Times New Roman" w:cs="Times New Roman"/>
                <w:bCs/>
                <w:sz w:val="24"/>
                <w:szCs w:val="24"/>
              </w:rPr>
              <w:t>Здравейте,</w:t>
            </w:r>
          </w:p>
          <w:p w14:paraId="73CA601F" w14:textId="5F0751C0" w:rsidR="007C4BE7" w:rsidRPr="00F71FA5" w:rsidRDefault="007C4BE7" w:rsidP="000E7FF9">
            <w:pPr>
              <w:jc w:val="both"/>
              <w:rPr>
                <w:rFonts w:ascii="Times New Roman" w:hAnsi="Times New Roman" w:cs="Times New Roman"/>
                <w:bCs/>
                <w:sz w:val="24"/>
                <w:szCs w:val="24"/>
              </w:rPr>
            </w:pPr>
            <w:r w:rsidRPr="00F71FA5">
              <w:rPr>
                <w:rFonts w:ascii="Times New Roman" w:hAnsi="Times New Roman" w:cs="Times New Roman"/>
                <w:bCs/>
                <w:sz w:val="24"/>
                <w:szCs w:val="24"/>
              </w:rPr>
              <w:t xml:space="preserve">Аз съм ЗП, </w:t>
            </w:r>
            <w:r w:rsidR="000E7FF9" w:rsidRPr="00F71FA5">
              <w:rPr>
                <w:rFonts w:ascii="Times New Roman" w:hAnsi="Times New Roman" w:cs="Times New Roman"/>
                <w:bCs/>
                <w:sz w:val="24"/>
                <w:szCs w:val="24"/>
              </w:rPr>
              <w:t>управител</w:t>
            </w:r>
            <w:r w:rsidRPr="00F71FA5">
              <w:rPr>
                <w:rFonts w:ascii="Times New Roman" w:hAnsi="Times New Roman" w:cs="Times New Roman"/>
                <w:bCs/>
                <w:sz w:val="24"/>
                <w:szCs w:val="24"/>
              </w:rPr>
              <w:t xml:space="preserve"> на ЕТ </w:t>
            </w:r>
            <w:r w:rsidR="00AA279D">
              <w:rPr>
                <w:rFonts w:ascii="Times New Roman" w:hAnsi="Times New Roman" w:cs="Times New Roman"/>
                <w:bCs/>
                <w:sz w:val="24"/>
                <w:szCs w:val="24"/>
              </w:rPr>
              <w:t>„Сън Енерджи-Дора Делева“.</w:t>
            </w:r>
            <w:r w:rsidRPr="00F71FA5">
              <w:rPr>
                <w:rFonts w:ascii="Times New Roman" w:hAnsi="Times New Roman" w:cs="Times New Roman"/>
                <w:bCs/>
                <w:sz w:val="24"/>
                <w:szCs w:val="24"/>
              </w:rPr>
              <w:t xml:space="preserve"> Имам хидропонна блокова оранжерия 6.132 дка и отглеждат оранжерийни краставици. С огорчение разбрах, че за средващитите години аз и всички собственици на хидропонни оранжерии за интензивно отглеждане на </w:t>
            </w:r>
            <w:r w:rsidRPr="00F71FA5">
              <w:rPr>
                <w:rFonts w:ascii="Times New Roman" w:hAnsi="Times New Roman" w:cs="Times New Roman"/>
                <w:bCs/>
                <w:sz w:val="24"/>
                <w:szCs w:val="24"/>
              </w:rPr>
              <w:lastRenderedPageBreak/>
              <w:t xml:space="preserve">зеленчуци, ще бъдем напълно  лишени от субсидии и подпомагане. Моето предложение е да бъдем компенсирани за абсурдното, трудно и абсолютно несправедливо положение в което сме поставени с допълнителен брой точки при критериите за оценка на </w:t>
            </w:r>
            <w:r w:rsidR="00664DD1" w:rsidRPr="00F71FA5">
              <w:rPr>
                <w:rFonts w:ascii="Times New Roman" w:hAnsi="Times New Roman" w:cs="Times New Roman"/>
                <w:bCs/>
                <w:sz w:val="24"/>
                <w:szCs w:val="24"/>
              </w:rPr>
              <w:t>проектните</w:t>
            </w:r>
            <w:r w:rsidRPr="00F71FA5">
              <w:rPr>
                <w:rFonts w:ascii="Times New Roman" w:hAnsi="Times New Roman" w:cs="Times New Roman"/>
                <w:bCs/>
                <w:sz w:val="24"/>
                <w:szCs w:val="24"/>
              </w:rPr>
              <w:t xml:space="preserve"> предложения-минимум 40 точки- с което да се гарантира предимство на най-ощетените производители на оранжерийни зеленчуци. Моля да вземете в предвид изключително трудното и дискриминиращо положение, в което сме поставени. Моля да се вземе в предвид и практиката за компенсация на лишените от субсидии земеделски производители в чувствителни сектори в другите европейски държави.</w:t>
            </w:r>
          </w:p>
          <w:p w14:paraId="35D676C7" w14:textId="77777777" w:rsidR="007C4BE7" w:rsidRPr="00F71FA5" w:rsidRDefault="007C4BE7" w:rsidP="000E7FF9">
            <w:pPr>
              <w:jc w:val="both"/>
              <w:rPr>
                <w:rFonts w:ascii="Times New Roman" w:hAnsi="Times New Roman" w:cs="Times New Roman"/>
                <w:bCs/>
                <w:sz w:val="24"/>
                <w:szCs w:val="24"/>
              </w:rPr>
            </w:pPr>
            <w:r w:rsidRPr="00F71FA5">
              <w:rPr>
                <w:rFonts w:ascii="Times New Roman" w:hAnsi="Times New Roman" w:cs="Times New Roman"/>
                <w:bCs/>
                <w:sz w:val="24"/>
                <w:szCs w:val="24"/>
              </w:rPr>
              <w:t>Надявам се предложението ми да бъде прието!</w:t>
            </w:r>
          </w:p>
          <w:p w14:paraId="7F979152" w14:textId="77777777" w:rsidR="007C4BE7" w:rsidRPr="00F71FA5" w:rsidRDefault="007C4BE7" w:rsidP="000E7FF9">
            <w:pPr>
              <w:jc w:val="both"/>
              <w:rPr>
                <w:rFonts w:ascii="Times New Roman" w:hAnsi="Times New Roman" w:cs="Times New Roman"/>
                <w:bCs/>
                <w:sz w:val="24"/>
                <w:szCs w:val="24"/>
              </w:rPr>
            </w:pPr>
            <w:r w:rsidRPr="00F71FA5">
              <w:rPr>
                <w:rFonts w:ascii="Times New Roman" w:hAnsi="Times New Roman" w:cs="Times New Roman"/>
                <w:bCs/>
                <w:sz w:val="24"/>
                <w:szCs w:val="24"/>
              </w:rPr>
              <w:t>Поздрави,</w:t>
            </w:r>
          </w:p>
          <w:p w14:paraId="74AEFF9B" w14:textId="77777777" w:rsidR="007C4BE7" w:rsidRPr="00F71FA5" w:rsidRDefault="007C4BE7" w:rsidP="000E7FF9">
            <w:pPr>
              <w:jc w:val="both"/>
              <w:rPr>
                <w:rFonts w:ascii="Times New Roman" w:hAnsi="Times New Roman" w:cs="Times New Roman"/>
                <w:bCs/>
                <w:sz w:val="24"/>
                <w:szCs w:val="24"/>
              </w:rPr>
            </w:pPr>
            <w:r w:rsidRPr="00F71FA5">
              <w:rPr>
                <w:rFonts w:ascii="Times New Roman" w:hAnsi="Times New Roman" w:cs="Times New Roman"/>
                <w:bCs/>
                <w:sz w:val="24"/>
                <w:szCs w:val="24"/>
              </w:rPr>
              <w:t>ДОРА ДЕЛЕВА</w:t>
            </w:r>
          </w:p>
        </w:tc>
        <w:tc>
          <w:tcPr>
            <w:tcW w:w="1789" w:type="pct"/>
          </w:tcPr>
          <w:p w14:paraId="44D09BCB" w14:textId="77777777" w:rsidR="00D86098" w:rsidRDefault="00D86098" w:rsidP="00553995">
            <w:pPr>
              <w:jc w:val="both"/>
              <w:rPr>
                <w:rFonts w:ascii="Times New Roman" w:hAnsi="Times New Roman" w:cs="Times New Roman"/>
                <w:sz w:val="24"/>
                <w:szCs w:val="24"/>
              </w:rPr>
            </w:pPr>
          </w:p>
          <w:p w14:paraId="66B7518B" w14:textId="1C9615D7" w:rsidR="007C4BE7" w:rsidRPr="00553995" w:rsidRDefault="009D098D" w:rsidP="00553995">
            <w:pPr>
              <w:jc w:val="both"/>
              <w:rPr>
                <w:rFonts w:ascii="Times New Roman" w:hAnsi="Times New Roman" w:cs="Times New Roman"/>
                <w:sz w:val="24"/>
                <w:szCs w:val="24"/>
              </w:rPr>
            </w:pPr>
            <w:r w:rsidRPr="00103458">
              <w:rPr>
                <w:rFonts w:ascii="Times New Roman" w:hAnsi="Times New Roman" w:cs="Times New Roman"/>
                <w:color w:val="000000" w:themeColor="text1"/>
                <w:sz w:val="24"/>
                <w:szCs w:val="24"/>
              </w:rPr>
              <w:t>Не се приема.</w:t>
            </w:r>
            <w:r w:rsidR="00553995" w:rsidRPr="00103458">
              <w:rPr>
                <w:rFonts w:ascii="Times New Roman" w:hAnsi="Times New Roman" w:cs="Times New Roman"/>
                <w:color w:val="000000" w:themeColor="text1"/>
                <w:sz w:val="24"/>
                <w:szCs w:val="24"/>
                <w:lang w:val="en-US"/>
              </w:rPr>
              <w:t xml:space="preserve"> </w:t>
            </w:r>
            <w:r w:rsidRPr="00103458">
              <w:rPr>
                <w:rFonts w:ascii="Times New Roman" w:hAnsi="Times New Roman" w:cs="Times New Roman"/>
                <w:color w:val="000000" w:themeColor="text1"/>
                <w:sz w:val="24"/>
                <w:szCs w:val="24"/>
              </w:rPr>
              <w:t xml:space="preserve">Направлението </w:t>
            </w:r>
            <w:r w:rsidRPr="009D098D">
              <w:rPr>
                <w:rFonts w:ascii="Times New Roman" w:hAnsi="Times New Roman" w:cs="Times New Roman"/>
                <w:sz w:val="24"/>
                <w:szCs w:val="24"/>
              </w:rPr>
              <w:t xml:space="preserve">е насочено към създаване на </w:t>
            </w:r>
            <w:r w:rsidRPr="00553995">
              <w:rPr>
                <w:rFonts w:ascii="Times New Roman" w:hAnsi="Times New Roman" w:cs="Times New Roman"/>
                <w:sz w:val="24"/>
                <w:szCs w:val="24"/>
              </w:rPr>
              <w:t>„Центрове за подготовка за предлагане на пазара и съхранение на плодове и зеленчуци“</w:t>
            </w:r>
            <w:r>
              <w:rPr>
                <w:rFonts w:ascii="Times New Roman" w:hAnsi="Times New Roman" w:cs="Times New Roman"/>
                <w:sz w:val="24"/>
                <w:szCs w:val="24"/>
              </w:rPr>
              <w:t xml:space="preserve"> и поставения въпрос не е относим към настоящата процедура. </w:t>
            </w:r>
          </w:p>
        </w:tc>
      </w:tr>
      <w:tr w:rsidR="007C4BE7" w:rsidRPr="00F71FA5" w14:paraId="2FBDA298" w14:textId="77777777" w:rsidTr="007C4BE7">
        <w:tc>
          <w:tcPr>
            <w:tcW w:w="170" w:type="pct"/>
          </w:tcPr>
          <w:p w14:paraId="666ECFAA" w14:textId="77777777" w:rsidR="007C4BE7" w:rsidRPr="00F71FA5" w:rsidRDefault="007C4BE7">
            <w:pPr>
              <w:rPr>
                <w:rFonts w:ascii="Times New Roman" w:hAnsi="Times New Roman" w:cs="Times New Roman"/>
                <w:sz w:val="24"/>
                <w:szCs w:val="24"/>
              </w:rPr>
            </w:pPr>
            <w:r>
              <w:rPr>
                <w:rFonts w:ascii="Times New Roman" w:hAnsi="Times New Roman" w:cs="Times New Roman"/>
                <w:sz w:val="24"/>
                <w:szCs w:val="24"/>
              </w:rPr>
              <w:t xml:space="preserve">3. </w:t>
            </w:r>
          </w:p>
        </w:tc>
        <w:tc>
          <w:tcPr>
            <w:tcW w:w="689" w:type="pct"/>
          </w:tcPr>
          <w:p w14:paraId="44219D3A" w14:textId="77777777" w:rsidR="00804DC8" w:rsidRPr="00876C34" w:rsidRDefault="00804DC8" w:rsidP="007C4BE7">
            <w:pPr>
              <w:rPr>
                <w:rFonts w:ascii="Times New Roman" w:hAnsi="Times New Roman" w:cs="Times New Roman"/>
                <w:sz w:val="24"/>
                <w:szCs w:val="24"/>
                <w:lang w:val="en-US"/>
              </w:rPr>
            </w:pPr>
            <w:r w:rsidRPr="00876C34">
              <w:rPr>
                <w:rFonts w:ascii="Times New Roman" w:hAnsi="Times New Roman" w:cs="Times New Roman"/>
                <w:sz w:val="24"/>
                <w:szCs w:val="24"/>
              </w:rPr>
              <w:t>05.05.2023 г.</w:t>
            </w:r>
          </w:p>
          <w:p w14:paraId="58998632" w14:textId="77777777" w:rsidR="007C4BE7" w:rsidRPr="00F71FA5" w:rsidRDefault="007C4BE7" w:rsidP="007C4BE7">
            <w:pPr>
              <w:rPr>
                <w:rFonts w:ascii="Times New Roman" w:hAnsi="Times New Roman" w:cs="Times New Roman"/>
                <w:b/>
                <w:sz w:val="24"/>
                <w:szCs w:val="24"/>
              </w:rPr>
            </w:pPr>
            <w:r>
              <w:rPr>
                <w:rFonts w:ascii="Times New Roman" w:hAnsi="Times New Roman" w:cs="Times New Roman"/>
                <w:b/>
                <w:sz w:val="24"/>
                <w:szCs w:val="24"/>
                <w:lang w:val="en-GB"/>
              </w:rPr>
              <w:t>Асоциация</w:t>
            </w:r>
            <w:r w:rsidRPr="00F71FA5">
              <w:rPr>
                <w:rFonts w:ascii="Times New Roman" w:hAnsi="Times New Roman" w:cs="Times New Roman"/>
                <w:b/>
                <w:sz w:val="24"/>
                <w:szCs w:val="24"/>
              </w:rPr>
              <w:t xml:space="preserve"> на земеделските производствени (АЗПБ)</w:t>
            </w:r>
            <w:r w:rsidRPr="00F71FA5">
              <w:rPr>
                <w:rFonts w:ascii="Times New Roman" w:hAnsi="Times New Roman" w:cs="Times New Roman"/>
                <w:b/>
                <w:sz w:val="24"/>
                <w:szCs w:val="24"/>
                <w:lang w:val="en-GB"/>
              </w:rPr>
              <w:t xml:space="preserve"> </w:t>
            </w:r>
          </w:p>
          <w:p w14:paraId="14BE1AFC" w14:textId="77777777" w:rsidR="007C4BE7" w:rsidRPr="00F71FA5" w:rsidRDefault="007C4BE7" w:rsidP="00F71FA5">
            <w:pPr>
              <w:rPr>
                <w:rFonts w:ascii="Times New Roman" w:hAnsi="Times New Roman" w:cs="Times New Roman"/>
                <w:b/>
                <w:sz w:val="24"/>
                <w:szCs w:val="24"/>
                <w:lang w:val="en-GB"/>
              </w:rPr>
            </w:pPr>
          </w:p>
        </w:tc>
        <w:tc>
          <w:tcPr>
            <w:tcW w:w="2352" w:type="pct"/>
          </w:tcPr>
          <w:p w14:paraId="5C1E01D3" w14:textId="77777777" w:rsidR="001A712E" w:rsidRDefault="001A712E" w:rsidP="00D6441E">
            <w:pPr>
              <w:jc w:val="both"/>
              <w:rPr>
                <w:rFonts w:ascii="Times New Roman" w:hAnsi="Times New Roman" w:cs="Times New Roman"/>
                <w:sz w:val="24"/>
                <w:szCs w:val="24"/>
                <w:lang w:val="en-GB"/>
              </w:rPr>
            </w:pPr>
          </w:p>
          <w:p w14:paraId="74061CF4" w14:textId="62460C8A" w:rsidR="001A712E" w:rsidRPr="001A712E" w:rsidRDefault="000E7FF9" w:rsidP="000E7FF9">
            <w:pPr>
              <w:jc w:val="both"/>
              <w:rPr>
                <w:rFonts w:ascii="Times New Roman" w:hAnsi="Times New Roman" w:cs="Times New Roman"/>
                <w:sz w:val="24"/>
                <w:szCs w:val="24"/>
              </w:rPr>
            </w:pPr>
            <w:r>
              <w:rPr>
                <w:rFonts w:ascii="Times New Roman" w:hAnsi="Times New Roman"/>
                <w:sz w:val="24"/>
                <w:szCs w:val="24"/>
              </w:rPr>
              <w:t xml:space="preserve">1. </w:t>
            </w:r>
            <w:r w:rsidR="001A712E" w:rsidRPr="000E7FF9">
              <w:rPr>
                <w:rFonts w:ascii="Times New Roman" w:hAnsi="Times New Roman"/>
                <w:sz w:val="24"/>
                <w:szCs w:val="24"/>
              </w:rPr>
              <w:t>Липса на яснота и съществени пропуски във всички процедури по отношение на</w:t>
            </w:r>
            <w:r>
              <w:rPr>
                <w:rFonts w:ascii="Times New Roman" w:hAnsi="Times New Roman"/>
                <w:sz w:val="24"/>
                <w:szCs w:val="24"/>
              </w:rPr>
              <w:t xml:space="preserve"> </w:t>
            </w:r>
            <w:r w:rsidR="001A712E" w:rsidRPr="001A712E">
              <w:rPr>
                <w:rFonts w:ascii="Times New Roman" w:hAnsi="Times New Roman" w:cs="Times New Roman"/>
                <w:sz w:val="24"/>
                <w:szCs w:val="24"/>
              </w:rPr>
              <w:t xml:space="preserve">прилагането на режима на ЕС на Държавни помощи. Предвид големия брой режими на прилагани допустими държавни/минимални помощи в сектора на селското стопанство от една страна, който </w:t>
            </w:r>
            <w:r w:rsidR="00AA279D">
              <w:rPr>
                <w:rFonts w:ascii="Times New Roman" w:hAnsi="Times New Roman" w:cs="Times New Roman"/>
                <w:sz w:val="24"/>
                <w:szCs w:val="24"/>
              </w:rPr>
              <w:t>нарасна след пандемия от Ковид-</w:t>
            </w:r>
            <w:r w:rsidR="001A712E" w:rsidRPr="001A712E">
              <w:rPr>
                <w:rFonts w:ascii="Times New Roman" w:hAnsi="Times New Roman" w:cs="Times New Roman"/>
                <w:sz w:val="24"/>
                <w:szCs w:val="24"/>
              </w:rPr>
              <w:t>19 и войната в Украйна, сложността за фермерите в тяхното разграничаване от познатите им субсидии по Стълб 1 и подкрепата по Стълб 2 на ОСП (за компенсаторни и инвестиционни мерки), нуждата от предоставянето на достъп преди подаването на предложението за изпълнение на инвестиции (ПИИ) до</w:t>
            </w:r>
            <w:r w:rsidR="00AA279D">
              <w:rPr>
                <w:rFonts w:ascii="Times New Roman" w:hAnsi="Times New Roman" w:cs="Times New Roman"/>
                <w:sz w:val="24"/>
                <w:szCs w:val="24"/>
              </w:rPr>
              <w:t xml:space="preserve"> </w:t>
            </w:r>
            <w:r w:rsidR="001A712E" w:rsidRPr="001A712E">
              <w:rPr>
                <w:rFonts w:ascii="Times New Roman" w:hAnsi="Times New Roman" w:cs="Times New Roman"/>
                <w:sz w:val="24"/>
                <w:szCs w:val="24"/>
              </w:rPr>
              <w:t xml:space="preserve">официална информация за потенциалните КП (за да могат да определят предварително какъв е размерът на получените от тях през годините държавни помощи и/или </w:t>
            </w:r>
            <w:proofErr w:type="spellStart"/>
            <w:r w:rsidR="001A712E" w:rsidRPr="001A712E">
              <w:rPr>
                <w:rFonts w:ascii="Times New Roman" w:hAnsi="Times New Roman" w:cs="Times New Roman"/>
                <w:sz w:val="24"/>
                <w:szCs w:val="24"/>
              </w:rPr>
              <w:t>de</w:t>
            </w:r>
            <w:proofErr w:type="spellEnd"/>
            <w:r w:rsidR="001A712E" w:rsidRPr="001A712E">
              <w:rPr>
                <w:rFonts w:ascii="Times New Roman" w:hAnsi="Times New Roman" w:cs="Times New Roman"/>
                <w:sz w:val="24"/>
                <w:szCs w:val="24"/>
              </w:rPr>
              <w:t xml:space="preserve"> </w:t>
            </w:r>
            <w:proofErr w:type="spellStart"/>
            <w:r w:rsidR="001A712E" w:rsidRPr="001A712E">
              <w:rPr>
                <w:rFonts w:ascii="Times New Roman" w:hAnsi="Times New Roman" w:cs="Times New Roman"/>
                <w:sz w:val="24"/>
                <w:szCs w:val="24"/>
              </w:rPr>
              <w:t>minimis</w:t>
            </w:r>
            <w:proofErr w:type="spellEnd"/>
            <w:r w:rsidR="001A712E" w:rsidRPr="001A712E">
              <w:rPr>
                <w:rFonts w:ascii="Times New Roman" w:hAnsi="Times New Roman" w:cs="Times New Roman"/>
                <w:sz w:val="24"/>
                <w:szCs w:val="24"/>
              </w:rPr>
              <w:t xml:space="preserve">, и за да определят възможното ниво на </w:t>
            </w:r>
            <w:r w:rsidR="001A712E" w:rsidRPr="001A712E">
              <w:rPr>
                <w:rFonts w:ascii="Times New Roman" w:hAnsi="Times New Roman" w:cs="Times New Roman"/>
                <w:sz w:val="24"/>
                <w:szCs w:val="24"/>
              </w:rPr>
              <w:lastRenderedPageBreak/>
              <w:t>подпомагане, което биха могли да получат за даден</w:t>
            </w:r>
            <w:r>
              <w:rPr>
                <w:rFonts w:ascii="Times New Roman" w:hAnsi="Times New Roman" w:cs="Times New Roman"/>
                <w:sz w:val="24"/>
                <w:szCs w:val="24"/>
              </w:rPr>
              <w:t xml:space="preserve"> </w:t>
            </w:r>
            <w:r w:rsidR="001A712E" w:rsidRPr="001A712E">
              <w:rPr>
                <w:rFonts w:ascii="Times New Roman" w:hAnsi="Times New Roman" w:cs="Times New Roman"/>
                <w:sz w:val="24"/>
                <w:szCs w:val="24"/>
              </w:rPr>
              <w:t>ПИИ), а от друга страна- ДФЗ-РА администрира/изплаща и контролира достигането на определени прагове при държавните/минимални помощи в сектора на селското стопанство и би могла да облекчи администрирането на изискванията в областта на тази материя, без да се налага от земеделските стопани излишно и ненужно да събират, описват и калкулират тези помощи, АЗПБ счита за целесъобразно и много важно да предложи на МЗм в</w:t>
            </w:r>
            <w:r>
              <w:rPr>
                <w:rFonts w:ascii="Times New Roman" w:hAnsi="Times New Roman" w:cs="Times New Roman"/>
                <w:sz w:val="24"/>
                <w:szCs w:val="24"/>
              </w:rPr>
              <w:t xml:space="preserve"> </w:t>
            </w:r>
            <w:r w:rsidR="001A712E" w:rsidRPr="001A712E">
              <w:rPr>
                <w:rFonts w:ascii="Times New Roman" w:hAnsi="Times New Roman" w:cs="Times New Roman"/>
                <w:sz w:val="24"/>
                <w:szCs w:val="24"/>
              </w:rPr>
              <w:t>Условията за кандидатстване (УК) по всички горецитирани процедури да бъдат</w:t>
            </w:r>
            <w:r w:rsidR="00AA279D">
              <w:rPr>
                <w:rFonts w:ascii="Times New Roman" w:hAnsi="Times New Roman" w:cs="Times New Roman"/>
                <w:sz w:val="24"/>
                <w:szCs w:val="24"/>
              </w:rPr>
              <w:t xml:space="preserve"> </w:t>
            </w:r>
            <w:r w:rsidR="001A712E" w:rsidRPr="001A712E">
              <w:rPr>
                <w:rFonts w:ascii="Times New Roman" w:hAnsi="Times New Roman" w:cs="Times New Roman"/>
                <w:sz w:val="24"/>
                <w:szCs w:val="24"/>
              </w:rPr>
              <w:t>изрично посочени:</w:t>
            </w:r>
          </w:p>
          <w:p w14:paraId="2991BA72" w14:textId="77777777" w:rsidR="001A712E" w:rsidRPr="001A712E" w:rsidRDefault="001A712E" w:rsidP="00D6441E">
            <w:pPr>
              <w:jc w:val="both"/>
              <w:rPr>
                <w:rFonts w:ascii="Times New Roman" w:hAnsi="Times New Roman" w:cs="Times New Roman"/>
                <w:sz w:val="24"/>
                <w:szCs w:val="24"/>
              </w:rPr>
            </w:pPr>
          </w:p>
          <w:p w14:paraId="56AA805A" w14:textId="77777777" w:rsidR="001A712E" w:rsidRPr="001A712E" w:rsidRDefault="001A712E" w:rsidP="001A712E">
            <w:pPr>
              <w:jc w:val="both"/>
              <w:rPr>
                <w:rFonts w:ascii="Times New Roman" w:hAnsi="Times New Roman" w:cs="Times New Roman"/>
                <w:sz w:val="24"/>
                <w:szCs w:val="24"/>
              </w:rPr>
            </w:pPr>
            <w:r w:rsidRPr="001A712E">
              <w:rPr>
                <w:rFonts w:ascii="Times New Roman" w:hAnsi="Times New Roman" w:cs="Times New Roman"/>
                <w:sz w:val="24"/>
                <w:szCs w:val="24"/>
              </w:rPr>
              <w:t>в т. „Приложим режим на държавни помощи“ изречение „Безвъзмездното финансиране представлява държавна помощ по см. на чл. 107, пар. 1 от Договора за функциониране на ЕС“, след което да е „По отношение на направлението ще се приложи режим на държавна помощ в съответствие с чл. 14 на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p w14:paraId="660AEDD6" w14:textId="2BABA932" w:rsidR="001A712E" w:rsidRPr="00553995" w:rsidRDefault="001A712E" w:rsidP="00553995">
            <w:pPr>
              <w:pStyle w:val="ListParagraph"/>
              <w:numPr>
                <w:ilvl w:val="0"/>
                <w:numId w:val="6"/>
              </w:numPr>
              <w:jc w:val="both"/>
              <w:rPr>
                <w:rFonts w:ascii="Times New Roman" w:hAnsi="Times New Roman"/>
                <w:sz w:val="24"/>
                <w:szCs w:val="24"/>
              </w:rPr>
            </w:pPr>
            <w:r w:rsidRPr="00553995">
              <w:rPr>
                <w:rFonts w:ascii="Times New Roman" w:hAnsi="Times New Roman"/>
                <w:sz w:val="24"/>
                <w:szCs w:val="24"/>
              </w:rPr>
              <w:t>кои са тези държавни и минимални помощи, които ще трябва да бъдат съблюдаване при определянето на допустимия праг на държавна помощ, вкл. за кои години/период ще се гледат (конкретно посочване на Регламенти и др. правни актове, по които се отпуска дадената държавна/минимална помощ);</w:t>
            </w:r>
          </w:p>
          <w:p w14:paraId="4C530F38" w14:textId="269A2D7F" w:rsidR="001A712E" w:rsidRPr="00553995" w:rsidRDefault="001A712E" w:rsidP="00553995">
            <w:pPr>
              <w:pStyle w:val="ListParagraph"/>
              <w:numPr>
                <w:ilvl w:val="0"/>
                <w:numId w:val="6"/>
              </w:numPr>
              <w:jc w:val="both"/>
              <w:rPr>
                <w:rFonts w:ascii="Times New Roman" w:hAnsi="Times New Roman"/>
                <w:sz w:val="24"/>
                <w:szCs w:val="24"/>
              </w:rPr>
            </w:pPr>
            <w:r w:rsidRPr="00553995">
              <w:rPr>
                <w:rFonts w:ascii="Times New Roman" w:hAnsi="Times New Roman"/>
                <w:sz w:val="24"/>
                <w:szCs w:val="24"/>
              </w:rPr>
              <w:t xml:space="preserve">кои са видовете държавни помощи с/без натрупване и какъв е начинът на натрупването/калкулирането </w:t>
            </w:r>
            <w:r w:rsidRPr="00553995">
              <w:rPr>
                <w:rFonts w:ascii="Times New Roman" w:hAnsi="Times New Roman"/>
                <w:sz w:val="24"/>
                <w:szCs w:val="24"/>
              </w:rPr>
              <w:lastRenderedPageBreak/>
              <w:t>на различните държавни помощи, както и на държавните помощи с минималните помощи;</w:t>
            </w:r>
          </w:p>
          <w:p w14:paraId="571DDD64" w14:textId="77777777" w:rsidR="00553995" w:rsidRDefault="001A712E" w:rsidP="001A712E">
            <w:pPr>
              <w:pStyle w:val="ListParagraph"/>
              <w:numPr>
                <w:ilvl w:val="0"/>
                <w:numId w:val="6"/>
              </w:numPr>
              <w:jc w:val="both"/>
              <w:rPr>
                <w:rFonts w:ascii="Times New Roman" w:hAnsi="Times New Roman"/>
                <w:sz w:val="24"/>
                <w:szCs w:val="24"/>
              </w:rPr>
            </w:pPr>
            <w:r w:rsidRPr="00553995">
              <w:rPr>
                <w:rFonts w:ascii="Times New Roman" w:hAnsi="Times New Roman"/>
                <w:sz w:val="24"/>
                <w:szCs w:val="24"/>
              </w:rPr>
              <w:t>кои прагове на държавни помощи се съобразяват - конкретно посочване на стойност и рефериране към правни актове на ЕС и РБ, както и изрични текстове дали и как получените други държавни помощи (вече дефинирани кои и за кой период) ще се изваждат от дефинирания праг;</w:t>
            </w:r>
          </w:p>
          <w:p w14:paraId="769320BA" w14:textId="3D4D3CAF" w:rsidR="001A712E" w:rsidRPr="00553995" w:rsidRDefault="001A712E" w:rsidP="001A712E">
            <w:pPr>
              <w:pStyle w:val="ListParagraph"/>
              <w:numPr>
                <w:ilvl w:val="0"/>
                <w:numId w:val="6"/>
              </w:numPr>
              <w:jc w:val="both"/>
              <w:rPr>
                <w:rFonts w:ascii="Times New Roman" w:hAnsi="Times New Roman"/>
                <w:sz w:val="24"/>
                <w:szCs w:val="24"/>
              </w:rPr>
            </w:pPr>
            <w:r w:rsidRPr="00553995">
              <w:rPr>
                <w:rFonts w:ascii="Times New Roman" w:hAnsi="Times New Roman"/>
                <w:sz w:val="24"/>
                <w:szCs w:val="24"/>
              </w:rPr>
              <w:t>на какво ниво ще се прилага определянето на прага на държавни помощи- за дадена стопанска дейност (има стопанства упражняващи повече от една дейност- пример:</w:t>
            </w:r>
          </w:p>
          <w:p w14:paraId="7EFA4A60" w14:textId="77777777" w:rsidR="00553995" w:rsidRDefault="001A712E" w:rsidP="001A712E">
            <w:pPr>
              <w:jc w:val="both"/>
              <w:rPr>
                <w:rFonts w:ascii="Times New Roman" w:hAnsi="Times New Roman" w:cs="Times New Roman"/>
                <w:sz w:val="24"/>
                <w:szCs w:val="24"/>
              </w:rPr>
            </w:pPr>
            <w:r w:rsidRPr="001A712E">
              <w:rPr>
                <w:rFonts w:ascii="Times New Roman" w:hAnsi="Times New Roman" w:cs="Times New Roman"/>
                <w:sz w:val="24"/>
                <w:szCs w:val="24"/>
              </w:rPr>
              <w:t>производство на селскостопанска продукция и преработка), на ниво земеделско стопанство или за конкретните заявени инвестиции от ПИИ (каквото е предвиждането на настоящата Декларация за държавни помощи), или на ниво вече стартирал по-всеобхватен инвестиционен проект (част от чиито активи се финансират по ПРСР в режима на групово освобождаване, държавните инвестиционни схеми на ДФЗ, чрез схемата за преотстъпен корпоративен данък и др., и за какъв период), от който заявяваните в ПИИ допустими разходи са само част;</w:t>
            </w:r>
          </w:p>
          <w:p w14:paraId="2072D593" w14:textId="5D1A4A93" w:rsidR="001A712E" w:rsidRPr="00553995" w:rsidRDefault="001A712E" w:rsidP="00553995">
            <w:pPr>
              <w:pStyle w:val="ListParagraph"/>
              <w:numPr>
                <w:ilvl w:val="0"/>
                <w:numId w:val="7"/>
              </w:numPr>
              <w:jc w:val="both"/>
              <w:rPr>
                <w:rFonts w:ascii="Times New Roman" w:hAnsi="Times New Roman"/>
                <w:sz w:val="24"/>
                <w:szCs w:val="24"/>
              </w:rPr>
            </w:pPr>
            <w:r w:rsidRPr="00553995">
              <w:rPr>
                <w:rFonts w:ascii="Times New Roman" w:hAnsi="Times New Roman"/>
                <w:sz w:val="24"/>
                <w:szCs w:val="24"/>
              </w:rPr>
              <w:t>как ще се определя натрупването, съгласно чл. 8, ал. 1 от Регламент (ЕС) 2022/2472 и какво предвижда МЗм (във връзка със задължението на министъра на земеделието по чл. 7 от Постановление № 157 от 7 юли 2022 г.) да се взема предвид при определяне дали са с</w:t>
            </w:r>
            <w:r w:rsidR="00103458">
              <w:rPr>
                <w:rFonts w:ascii="Times New Roman" w:hAnsi="Times New Roman"/>
                <w:sz w:val="24"/>
                <w:szCs w:val="24"/>
              </w:rPr>
              <w:t xml:space="preserve">пазени предвидените в член 4 </w:t>
            </w:r>
            <w:r w:rsidRPr="00553995">
              <w:rPr>
                <w:rFonts w:ascii="Times New Roman" w:hAnsi="Times New Roman"/>
                <w:sz w:val="24"/>
                <w:szCs w:val="24"/>
              </w:rPr>
              <w:t>от Регламент (ЕС) 2022/2472 прагове за уведомяване – „…подпомаганата дейност или проект или предприятие…“.</w:t>
            </w:r>
          </w:p>
          <w:p w14:paraId="707834AD" w14:textId="55766109" w:rsidR="001A712E" w:rsidRPr="00AA279D" w:rsidRDefault="001A712E" w:rsidP="00553995">
            <w:pPr>
              <w:pStyle w:val="ListParagraph"/>
              <w:numPr>
                <w:ilvl w:val="0"/>
                <w:numId w:val="7"/>
              </w:numPr>
              <w:jc w:val="both"/>
              <w:rPr>
                <w:rFonts w:ascii="Times New Roman" w:hAnsi="Times New Roman"/>
                <w:sz w:val="24"/>
                <w:szCs w:val="24"/>
              </w:rPr>
            </w:pPr>
            <w:r w:rsidRPr="00AA279D">
              <w:rPr>
                <w:rFonts w:ascii="Times New Roman" w:hAnsi="Times New Roman"/>
                <w:sz w:val="24"/>
                <w:szCs w:val="24"/>
              </w:rPr>
              <w:lastRenderedPageBreak/>
              <w:t>да се включи в Насоките определение на „инвестиционен проект“ по смисъла на чл. 4, ал. 1, буква а от Регламент (ЕС) 2022/2472;</w:t>
            </w:r>
          </w:p>
          <w:p w14:paraId="5BB90C4A" w14:textId="77777777" w:rsidR="00553995" w:rsidRDefault="001A712E" w:rsidP="001A712E">
            <w:pPr>
              <w:pStyle w:val="ListParagraph"/>
              <w:numPr>
                <w:ilvl w:val="0"/>
                <w:numId w:val="7"/>
              </w:numPr>
              <w:jc w:val="both"/>
              <w:rPr>
                <w:rFonts w:ascii="Times New Roman" w:hAnsi="Times New Roman"/>
                <w:sz w:val="24"/>
                <w:szCs w:val="24"/>
              </w:rPr>
            </w:pPr>
            <w:r w:rsidRPr="00AA279D">
              <w:rPr>
                <w:rFonts w:ascii="Times New Roman" w:hAnsi="Times New Roman"/>
                <w:sz w:val="24"/>
                <w:szCs w:val="24"/>
              </w:rPr>
              <w:t>да се добавят изрични текстове в УК, в</w:t>
            </w:r>
            <w:r w:rsidRPr="00553995">
              <w:rPr>
                <w:rFonts w:ascii="Times New Roman" w:hAnsi="Times New Roman"/>
                <w:sz w:val="24"/>
                <w:szCs w:val="24"/>
              </w:rPr>
              <w:t xml:space="preserve"> които СНД регламентира предоставянето на предварителен достъп до регистър в информационната система на ДФЗ за всеки кандидат, който да има и калкулатор за сумиране/натрупване на предварително дефинираните и в изрично посочен какъв срок получени държавни/минимални помощи (тъй като ДФЗ е администратор и публикува информация за всяка отпусната индивидуална помощ съгласно член 9, параграф 1, буква „в“, т. (i) от Регламент (ЕС) 2022/2472);</w:t>
            </w:r>
          </w:p>
          <w:p w14:paraId="17A1776C" w14:textId="61643102" w:rsidR="001A712E" w:rsidRPr="00553995" w:rsidRDefault="001A712E" w:rsidP="001A712E">
            <w:pPr>
              <w:pStyle w:val="ListParagraph"/>
              <w:numPr>
                <w:ilvl w:val="0"/>
                <w:numId w:val="7"/>
              </w:numPr>
              <w:jc w:val="both"/>
              <w:rPr>
                <w:rFonts w:ascii="Times New Roman" w:hAnsi="Times New Roman"/>
                <w:sz w:val="24"/>
                <w:szCs w:val="24"/>
              </w:rPr>
            </w:pPr>
            <w:r w:rsidRPr="00553995">
              <w:rPr>
                <w:rFonts w:ascii="Times New Roman" w:hAnsi="Times New Roman"/>
                <w:sz w:val="24"/>
                <w:szCs w:val="24"/>
              </w:rPr>
              <w:t>да отпадне изискването към кандидатите по процедурите да попълват декларация за получени държавни помощи в раздел Е-декларации към формуляра за кандидатстване в ИСМ-ИСУН 2020 (Приложение № 1 - Декларация за получени държавни помощи), а ДФЗ като администратор на изплащаните държавните помощи да прави служебна проверка за размера на получените държавни/минимални помощи на ниво кандидат и служебно да определя не/достигането на допустимия праг, както използва именно посочения тук по-горе калкулатор за получени държавни помощи за даден земеделски стопанин (съществуват алтернативи на настоящото предложение, които е подходящо да бъдат съвместно обсъдени с ДФЗ и МЗм в рамките на ТРГ).</w:t>
            </w:r>
          </w:p>
          <w:p w14:paraId="286F21FC" w14:textId="77777777" w:rsidR="001A712E" w:rsidRPr="001A712E" w:rsidRDefault="001A712E" w:rsidP="00D6441E">
            <w:pPr>
              <w:jc w:val="both"/>
              <w:rPr>
                <w:rFonts w:ascii="Times New Roman" w:hAnsi="Times New Roman" w:cs="Times New Roman"/>
                <w:sz w:val="24"/>
                <w:szCs w:val="24"/>
              </w:rPr>
            </w:pPr>
          </w:p>
          <w:p w14:paraId="6479D28A" w14:textId="1E1EDAE9" w:rsidR="001A712E" w:rsidRPr="001A712E" w:rsidRDefault="001A712E" w:rsidP="001A712E">
            <w:pPr>
              <w:jc w:val="both"/>
              <w:rPr>
                <w:rFonts w:ascii="Times New Roman" w:hAnsi="Times New Roman" w:cs="Times New Roman"/>
                <w:sz w:val="24"/>
                <w:szCs w:val="24"/>
              </w:rPr>
            </w:pPr>
            <w:r w:rsidRPr="001A712E">
              <w:rPr>
                <w:rFonts w:ascii="Times New Roman" w:hAnsi="Times New Roman" w:cs="Times New Roman"/>
                <w:sz w:val="24"/>
                <w:szCs w:val="24"/>
              </w:rPr>
              <w:lastRenderedPageBreak/>
              <w:t>За по-голяма яснота на кандидатите, предлагаме и в Условият</w:t>
            </w:r>
            <w:r w:rsidR="00553995">
              <w:rPr>
                <w:rFonts w:ascii="Times New Roman" w:hAnsi="Times New Roman" w:cs="Times New Roman"/>
                <w:sz w:val="24"/>
                <w:szCs w:val="24"/>
              </w:rPr>
              <w:t xml:space="preserve">а за изпълнение (УИ), в </w:t>
            </w:r>
            <w:proofErr w:type="spellStart"/>
            <w:r w:rsidR="00553995">
              <w:rPr>
                <w:rFonts w:ascii="Times New Roman" w:hAnsi="Times New Roman" w:cs="Times New Roman"/>
                <w:sz w:val="24"/>
                <w:szCs w:val="24"/>
              </w:rPr>
              <w:t>проекто</w:t>
            </w:r>
            <w:proofErr w:type="spellEnd"/>
            <w:r w:rsidRPr="001A712E">
              <w:rPr>
                <w:rFonts w:ascii="Times New Roman" w:hAnsi="Times New Roman" w:cs="Times New Roman"/>
                <w:sz w:val="24"/>
                <w:szCs w:val="24"/>
              </w:rPr>
              <w:t>-образеца на Договор по всички горецитирани процедури да бъде изрично записан следния текст, който Министерство на финансите дава в общ (за всички СНД) образеца на</w:t>
            </w:r>
            <w:r w:rsidR="000E7FF9">
              <w:rPr>
                <w:rFonts w:ascii="Times New Roman" w:hAnsi="Times New Roman" w:cs="Times New Roman"/>
                <w:sz w:val="24"/>
                <w:szCs w:val="24"/>
              </w:rPr>
              <w:t xml:space="preserve"> </w:t>
            </w:r>
            <w:r w:rsidRPr="001A712E">
              <w:rPr>
                <w:rFonts w:ascii="Times New Roman" w:hAnsi="Times New Roman" w:cs="Times New Roman"/>
                <w:sz w:val="24"/>
                <w:szCs w:val="24"/>
              </w:rPr>
              <w:t>„Договор за финансиране от Механизма за възстановяване и устойчивост за изпълнение на инвестиция по [компонент…, инвестиция … ] от Плана за възстановяване и устойчивост“ :</w:t>
            </w:r>
          </w:p>
          <w:p w14:paraId="308EDBB7" w14:textId="77777777" w:rsidR="001A712E" w:rsidRPr="001A712E" w:rsidRDefault="001A712E" w:rsidP="001A712E">
            <w:pPr>
              <w:jc w:val="both"/>
              <w:rPr>
                <w:rFonts w:ascii="Times New Roman" w:hAnsi="Times New Roman" w:cs="Times New Roman"/>
                <w:sz w:val="24"/>
                <w:szCs w:val="24"/>
              </w:rPr>
            </w:pPr>
            <w:r w:rsidRPr="001A712E">
              <w:rPr>
                <w:rFonts w:ascii="Times New Roman" w:hAnsi="Times New Roman" w:cs="Times New Roman"/>
                <w:sz w:val="24"/>
                <w:szCs w:val="24"/>
              </w:rPr>
              <w:t>„Безвъзмездното финансиране по този договор представлява държавна помощ по см. на чл. 107, пар. 1 от Договора за функциониране на Европейския съюз.“, а изречение 2-ро след това да е референцията към конкретния/те текст/</w:t>
            </w:r>
            <w:proofErr w:type="spellStart"/>
            <w:r w:rsidRPr="001A712E">
              <w:rPr>
                <w:rFonts w:ascii="Times New Roman" w:hAnsi="Times New Roman" w:cs="Times New Roman"/>
                <w:sz w:val="24"/>
                <w:szCs w:val="24"/>
              </w:rPr>
              <w:t>ове</w:t>
            </w:r>
            <w:proofErr w:type="spellEnd"/>
            <w:r w:rsidRPr="001A712E">
              <w:rPr>
                <w:rFonts w:ascii="Times New Roman" w:hAnsi="Times New Roman" w:cs="Times New Roman"/>
                <w:sz w:val="24"/>
                <w:szCs w:val="24"/>
              </w:rPr>
              <w:t>, определящи правния режим на съответната помощ. Освен това, в УИ в Приложението (също разработено по образец на МФ) „Общи условия към договорите за финансиране на крайни получатели по Механизма за възстановяване и устойчивост Компонент:</w:t>
            </w:r>
          </w:p>
          <w:p w14:paraId="738FBE50" w14:textId="77777777" w:rsidR="001A712E" w:rsidRDefault="001A712E" w:rsidP="001A712E">
            <w:pPr>
              <w:jc w:val="both"/>
              <w:rPr>
                <w:rFonts w:ascii="Times New Roman" w:hAnsi="Times New Roman" w:cs="Times New Roman"/>
                <w:sz w:val="24"/>
                <w:szCs w:val="24"/>
              </w:rPr>
            </w:pPr>
            <w:r w:rsidRPr="001A712E">
              <w:rPr>
                <w:rFonts w:ascii="Times New Roman" w:hAnsi="Times New Roman" w:cs="Times New Roman"/>
                <w:sz w:val="24"/>
                <w:szCs w:val="24"/>
              </w:rPr>
              <w:t xml:space="preserve">Устойчиво земеделие Инвестиция „Фонд за насърчаване на технологичния и екологичен преход на селското стопанство“, последният абзац на „ Член 9. Счетоводно отчитане, проверки, съхраняване на документация“ гласи: „В случаите, когато предоставеното финансиране представлява държавна помощ, срокът на съхранение е винаги 10 години от датата на предоставяне на инцидентната помощта </w:t>
            </w:r>
            <w:proofErr w:type="spellStart"/>
            <w:r w:rsidRPr="001A712E">
              <w:rPr>
                <w:rFonts w:ascii="Times New Roman" w:hAnsi="Times New Roman" w:cs="Times New Roman"/>
                <w:sz w:val="24"/>
                <w:szCs w:val="24"/>
              </w:rPr>
              <w:t>ad</w:t>
            </w:r>
            <w:proofErr w:type="spellEnd"/>
            <w:r w:rsidRPr="001A712E">
              <w:rPr>
                <w:rFonts w:ascii="Times New Roman" w:hAnsi="Times New Roman" w:cs="Times New Roman"/>
                <w:sz w:val="24"/>
                <w:szCs w:val="24"/>
              </w:rPr>
              <w:t xml:space="preserve"> </w:t>
            </w:r>
            <w:proofErr w:type="spellStart"/>
            <w:r w:rsidRPr="001A712E">
              <w:rPr>
                <w:rFonts w:ascii="Times New Roman" w:hAnsi="Times New Roman" w:cs="Times New Roman"/>
                <w:sz w:val="24"/>
                <w:szCs w:val="24"/>
              </w:rPr>
              <w:t>hoc</w:t>
            </w:r>
            <w:proofErr w:type="spellEnd"/>
            <w:r w:rsidRPr="001A712E">
              <w:rPr>
                <w:rFonts w:ascii="Times New Roman" w:hAnsi="Times New Roman" w:cs="Times New Roman"/>
                <w:sz w:val="24"/>
                <w:szCs w:val="24"/>
              </w:rPr>
              <w:t xml:space="preserve"> или от датата на предоставяне на последната помощ по схемата за помощ.“, без отново да е категорично ясно, че БФП по тук дискутираните процедури ще се считат за държавна помощ.</w:t>
            </w:r>
          </w:p>
          <w:p w14:paraId="6C850429" w14:textId="77777777" w:rsidR="004B52D6" w:rsidRDefault="004B52D6" w:rsidP="001A712E">
            <w:pPr>
              <w:jc w:val="both"/>
              <w:rPr>
                <w:rFonts w:ascii="Times New Roman" w:hAnsi="Times New Roman" w:cs="Times New Roman"/>
                <w:sz w:val="24"/>
                <w:szCs w:val="24"/>
              </w:rPr>
            </w:pPr>
          </w:p>
          <w:p w14:paraId="45FD97E6" w14:textId="77777777" w:rsidR="004B52D6" w:rsidRDefault="004B52D6" w:rsidP="001A712E">
            <w:pPr>
              <w:jc w:val="both"/>
              <w:rPr>
                <w:rFonts w:ascii="Times New Roman" w:hAnsi="Times New Roman" w:cs="Times New Roman"/>
                <w:sz w:val="24"/>
                <w:szCs w:val="24"/>
              </w:rPr>
            </w:pPr>
          </w:p>
          <w:p w14:paraId="2CB927E6" w14:textId="77777777" w:rsidR="004B52D6" w:rsidRPr="004B52D6" w:rsidRDefault="004B52D6" w:rsidP="004B52D6">
            <w:pPr>
              <w:jc w:val="both"/>
              <w:rPr>
                <w:rFonts w:ascii="Times New Roman" w:hAnsi="Times New Roman" w:cs="Times New Roman"/>
                <w:sz w:val="24"/>
                <w:szCs w:val="24"/>
              </w:rPr>
            </w:pPr>
            <w:r>
              <w:rPr>
                <w:rFonts w:ascii="Times New Roman" w:hAnsi="Times New Roman" w:cs="Times New Roman"/>
                <w:sz w:val="24"/>
                <w:szCs w:val="24"/>
                <w:lang w:val="en-US"/>
              </w:rPr>
              <w:lastRenderedPageBreak/>
              <w:t xml:space="preserve">2. </w:t>
            </w:r>
            <w:r w:rsidRPr="004B52D6">
              <w:rPr>
                <w:rFonts w:ascii="Times New Roman" w:hAnsi="Times New Roman" w:cs="Times New Roman"/>
                <w:sz w:val="24"/>
                <w:szCs w:val="24"/>
              </w:rPr>
              <w:t>Необходимост от гъвкавост в подхода за приоритетни сектори. Отчитайки от една</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страна основната цел на Фонда (цитирана в т. 7) и поставеният в него фокус „изцяло върху</w:t>
            </w:r>
          </w:p>
          <w:p w14:paraId="563C781F" w14:textId="77777777" w:rsidR="004B52D6" w:rsidRP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реализацията на зелени и цифрови инвестиции, които ще позволят адаптиране на стопанствата към</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климатичните промени, екологизация на производствените практики, по-ефективно използване на</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ресурсите“, следва да отбележим факта, че нито в текста на НПВУ, нито в самия текст на</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Фонда е идентифицирано приоритизирането на конкретни култури и животни от сектор</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„Плодове и зеленчуци“, сектор „Животновъдство“ и сектор „Етеричномаслени и</w:t>
            </w:r>
          </w:p>
          <w:p w14:paraId="68D927BC" w14:textId="77777777" w:rsidR="004B52D6" w:rsidRP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медицински култури“. От друга страна, в контекста на аргументите и предложенията ни по</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т. 7- т. 9, считаме, че така предложения изричен списък в процедурите „модернизация“ и</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„центрове“ е субективен, неподходящ, неотговарящ на заложените цели на Фонда и</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създаващ изкуствени бариери към КП, както и утежняващ излишно административната</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тежест. В тази връзка предлагаме същият да отпадне, да се запази само сектор „Плодове и</w:t>
            </w:r>
          </w:p>
          <w:p w14:paraId="6DD63568" w14:textId="77777777" w:rsid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зеленчуци“, сектор „Животновъдство“ и сектор „Етеричномаслени и медицински</w:t>
            </w:r>
            <w:r>
              <w:rPr>
                <w:rFonts w:ascii="Times New Roman" w:hAnsi="Times New Roman" w:cs="Times New Roman"/>
                <w:sz w:val="24"/>
                <w:szCs w:val="24"/>
                <w:lang w:val="en-US"/>
              </w:rPr>
              <w:t xml:space="preserve"> </w:t>
            </w:r>
            <w:r w:rsidRPr="004B52D6">
              <w:rPr>
                <w:rFonts w:ascii="Times New Roman" w:hAnsi="Times New Roman" w:cs="Times New Roman"/>
                <w:sz w:val="24"/>
                <w:szCs w:val="24"/>
              </w:rPr>
              <w:t>култури“ и отново да важат предложенията ни по т. т. 7- т. 9.</w:t>
            </w:r>
          </w:p>
          <w:p w14:paraId="4DCBB604" w14:textId="77777777" w:rsidR="004B52D6" w:rsidRDefault="004B52D6" w:rsidP="004B52D6">
            <w:pPr>
              <w:jc w:val="both"/>
              <w:rPr>
                <w:rFonts w:ascii="Times New Roman" w:hAnsi="Times New Roman" w:cs="Times New Roman"/>
                <w:sz w:val="24"/>
                <w:szCs w:val="24"/>
              </w:rPr>
            </w:pPr>
          </w:p>
          <w:p w14:paraId="1B128C33" w14:textId="77777777" w:rsidR="004B52D6" w:rsidRPr="004B52D6" w:rsidRDefault="004B52D6" w:rsidP="004B52D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w:t>
            </w:r>
            <w:r w:rsidRPr="004B52D6">
              <w:rPr>
                <w:rFonts w:ascii="Times New Roman" w:hAnsi="Times New Roman" w:cs="Times New Roman"/>
                <w:sz w:val="24"/>
                <w:szCs w:val="24"/>
              </w:rPr>
              <w:t xml:space="preserve">Уеднаквяване на изискванията за допустимост за кандидатите земеделски стопани и групи на производители (ГП)/организации на производители (ОП). В процедурите за „модернизация“ и „води“ се изисква кандидатите земеделски стопани (а в процедурата за „модернизация“ и за членовете на кандидати –ГП или ОП) „да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Pr="004B52D6">
              <w:rPr>
                <w:rFonts w:ascii="Times New Roman" w:hAnsi="Times New Roman" w:cs="Times New Roman"/>
                <w:sz w:val="24"/>
                <w:szCs w:val="24"/>
              </w:rPr>
              <w:lastRenderedPageBreak/>
              <w:t>(Наредба № 3/1999 г.), като това условие трябва да бъде изпълнено и за предходната стопанска година – 2021/2022“. В същото време в процедурата за „центрове“ се вижда неравнопоставеността в изискването и липсата на единен подход, изразяващи се в:</w:t>
            </w:r>
          </w:p>
          <w:p w14:paraId="319944B7" w14:textId="77777777" w:rsidR="004B52D6" w:rsidRP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 xml:space="preserve">а/ изискването за кандидатът земеделски стопанин към датата на подаване на ПИИ да е регистриран като земеделски стопани по Наредба № 3 от 1999 г. и че ще бъде допустим за подпомагане, ако е регистриран за първи път по реда на Наредба № 3 не по-късно от 30 септември 2022 г.; </w:t>
            </w:r>
          </w:p>
          <w:p w14:paraId="5FEDDF32" w14:textId="77777777" w:rsidR="004B52D6" w:rsidRP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б/ към кандидати ГП/ОП има само едно изискване- да са признати от министъра на земеделието, докато по процедурата за „модернизация“ се изисква да са признати от министъра на земеделието и в тях членовете да са само земеделски стопани.</w:t>
            </w:r>
          </w:p>
          <w:p w14:paraId="43985C47" w14:textId="77777777" w:rsid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 xml:space="preserve">С оглед постигане на заложените цели и индикатори на инвестиция C6.I1 от НПВУ, гарантирането на равнопоставеност и единен подход към КП по трите процедури, както и елиминиране на съмненията за опитите на администрацията към удовлетворяването на конкретни частни интереси, както и за ограничаването на някои „нездрави интереси“ към усвояване на средства и за да няма изкуствените условия в опит за нагласяване към проекти, АЗПБ предлага да бъде установен следния единен принципен подход в трите процедури: </w:t>
            </w:r>
          </w:p>
          <w:p w14:paraId="4718E4D6" w14:textId="77777777" w:rsid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 xml:space="preserve">1/еднакво изискване към кандидатите земеделските стопани и към членовете на кандидати –ГП или ОП: „да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 като това условие трябва да бъде изпълнено и за </w:t>
            </w:r>
            <w:r w:rsidRPr="004B52D6">
              <w:rPr>
                <w:rFonts w:ascii="Times New Roman" w:hAnsi="Times New Roman" w:cs="Times New Roman"/>
                <w:sz w:val="24"/>
                <w:szCs w:val="24"/>
              </w:rPr>
              <w:lastRenderedPageBreak/>
              <w:t xml:space="preserve">предходната стопанска година – 2021/2022“, а в процедурата за „модернизация“ това да важи и за членовете на кандидати – ГП или ОП; </w:t>
            </w:r>
          </w:p>
          <w:p w14:paraId="210FC5CD" w14:textId="77777777" w:rsidR="001A712E" w:rsidRPr="004B52D6" w:rsidRDefault="004B52D6" w:rsidP="004B52D6">
            <w:pPr>
              <w:jc w:val="both"/>
              <w:rPr>
                <w:rFonts w:ascii="Times New Roman" w:hAnsi="Times New Roman" w:cs="Times New Roman"/>
                <w:sz w:val="24"/>
                <w:szCs w:val="24"/>
              </w:rPr>
            </w:pPr>
            <w:r w:rsidRPr="004B52D6">
              <w:rPr>
                <w:rFonts w:ascii="Times New Roman" w:hAnsi="Times New Roman" w:cs="Times New Roman"/>
                <w:sz w:val="24"/>
                <w:szCs w:val="24"/>
              </w:rPr>
              <w:t>2/еднакво изискване към кандидати –ГП или ОП: „да са признати от министъра на земеделието преди 06.04.2022 г. и в тях членове са само регистрирани по Наредба № 3/1999 г. земеделски стопани “- предложената от нас дата е тази на Решението на МС за одобряване на актуализирания НПВУ на РБ, а подходът заимстваме от някои базови регламенти на ОСП, в които за целите на контрола срещу изкуственото създаване на условия от кандидатите по проекти, се реферира към дати на официално публикуване за първи път на проекторегламенти.</w:t>
            </w:r>
          </w:p>
          <w:p w14:paraId="75241E10" w14:textId="77777777" w:rsidR="004B52D6" w:rsidRDefault="004B52D6" w:rsidP="00D6441E">
            <w:pPr>
              <w:jc w:val="both"/>
              <w:rPr>
                <w:rFonts w:ascii="Times New Roman" w:hAnsi="Times New Roman" w:cs="Times New Roman"/>
                <w:sz w:val="24"/>
                <w:szCs w:val="24"/>
                <w:lang w:val="en-GB"/>
              </w:rPr>
            </w:pPr>
          </w:p>
          <w:p w14:paraId="05A24ECB" w14:textId="77777777" w:rsidR="009533AF" w:rsidRPr="009533AF" w:rsidRDefault="00EE3ADF" w:rsidP="009533AF">
            <w:pPr>
              <w:jc w:val="both"/>
              <w:rPr>
                <w:rFonts w:ascii="Times New Roman" w:hAnsi="Times New Roman" w:cs="Times New Roman"/>
                <w:sz w:val="24"/>
                <w:szCs w:val="24"/>
              </w:rPr>
            </w:pPr>
            <w:r>
              <w:rPr>
                <w:rFonts w:ascii="Times New Roman" w:hAnsi="Times New Roman" w:cs="Times New Roman"/>
                <w:sz w:val="24"/>
                <w:szCs w:val="24"/>
                <w:lang w:val="en-US"/>
              </w:rPr>
              <w:t xml:space="preserve">4. </w:t>
            </w:r>
            <w:r w:rsidR="009533AF" w:rsidRPr="009533AF">
              <w:rPr>
                <w:rFonts w:ascii="Times New Roman" w:hAnsi="Times New Roman" w:cs="Times New Roman"/>
                <w:sz w:val="24"/>
                <w:szCs w:val="24"/>
              </w:rPr>
              <w:t>Уеднаквяване на минимален и максимален срок за изпълнение на проекта с/без СМР в процедурите. В процедурите за „модернизация“ и „води“ се предвижда одобреното предложение да се изпълнява в срок до 9 месеца, а за предложения, включващи разходи за СМР, за които се изисква издаване на разрешение за строеж, в срок до 12 месеца от датата на подписването на договора за финансиране. В същото време отново в процедурата за „центрове“ виждаме по-благоприятни предложения- тези два срока са съответно 12 месеца и 18 месеца, като и при 3-те процедури се определя крайният срок за изпълнение да не е по- късно от 30 юни 2025 г. АЗПБ не подкрепя подобна безпринципна неравнопоставеност на КП по трите процедури. Отчитайки всички затруднения от 2020</w:t>
            </w:r>
          </w:p>
          <w:p w14:paraId="3EB56257" w14:textId="77777777" w:rsidR="004B52D6" w:rsidRPr="009533AF" w:rsidRDefault="009533AF" w:rsidP="009533AF">
            <w:pPr>
              <w:jc w:val="both"/>
              <w:rPr>
                <w:rFonts w:ascii="Times New Roman" w:hAnsi="Times New Roman" w:cs="Times New Roman"/>
                <w:sz w:val="24"/>
                <w:szCs w:val="24"/>
              </w:rPr>
            </w:pPr>
            <w:r w:rsidRPr="009533AF">
              <w:rPr>
                <w:rFonts w:ascii="Times New Roman" w:hAnsi="Times New Roman" w:cs="Times New Roman"/>
                <w:sz w:val="24"/>
                <w:szCs w:val="24"/>
              </w:rPr>
              <w:t xml:space="preserve">г. насам с доставките на стоки/услуги и смущенията в логистичните вериги (не само в регионален, но и в Европейски и световен мащаб) в резултат на глобалната пандемия от </w:t>
            </w:r>
            <w:proofErr w:type="spellStart"/>
            <w:r w:rsidRPr="009533AF">
              <w:rPr>
                <w:rFonts w:ascii="Times New Roman" w:hAnsi="Times New Roman" w:cs="Times New Roman"/>
                <w:sz w:val="24"/>
                <w:szCs w:val="24"/>
              </w:rPr>
              <w:t>Ковид</w:t>
            </w:r>
            <w:proofErr w:type="spellEnd"/>
            <w:r w:rsidRPr="009533AF">
              <w:rPr>
                <w:rFonts w:ascii="Times New Roman" w:hAnsi="Times New Roman" w:cs="Times New Roman"/>
                <w:sz w:val="24"/>
                <w:szCs w:val="24"/>
              </w:rPr>
              <w:t xml:space="preserve">- 19 и войната в Украйна, АЗПБ счита, </w:t>
            </w:r>
            <w:r w:rsidRPr="009533AF">
              <w:rPr>
                <w:rFonts w:ascii="Times New Roman" w:hAnsi="Times New Roman" w:cs="Times New Roman"/>
                <w:sz w:val="24"/>
                <w:szCs w:val="24"/>
              </w:rPr>
              <w:lastRenderedPageBreak/>
              <w:t>че е целесъобразно да не бъдат ограничавани КП в горецитираните срокове за реализация на ПИИ, поради което предлагаме и в трите процедури да отпадне минималният срок, а срокът за изпълнение на инвестициите да се определи по следния начин „Одобреното предложение се изпълнява в срок не по- късно от 30 юни 2025 г.“</w:t>
            </w:r>
          </w:p>
          <w:p w14:paraId="4F8A7DF8" w14:textId="77777777" w:rsidR="004B52D6" w:rsidRDefault="004B52D6" w:rsidP="00D6441E">
            <w:pPr>
              <w:jc w:val="both"/>
              <w:rPr>
                <w:rFonts w:ascii="Times New Roman" w:hAnsi="Times New Roman" w:cs="Times New Roman"/>
                <w:sz w:val="24"/>
                <w:szCs w:val="24"/>
                <w:lang w:val="en-GB"/>
              </w:rPr>
            </w:pPr>
          </w:p>
          <w:p w14:paraId="0F0F6F2F" w14:textId="77777777" w:rsidR="00EE3ADF" w:rsidRPr="00EE3ADF" w:rsidRDefault="00EE3ADF" w:rsidP="00EE3ADF">
            <w:pPr>
              <w:jc w:val="both"/>
              <w:rPr>
                <w:rFonts w:ascii="Times New Roman" w:hAnsi="Times New Roman" w:cs="Times New Roman"/>
                <w:sz w:val="24"/>
                <w:szCs w:val="24"/>
              </w:rPr>
            </w:pPr>
            <w:r>
              <w:rPr>
                <w:rFonts w:ascii="Times New Roman" w:hAnsi="Times New Roman" w:cs="Times New Roman"/>
                <w:sz w:val="24"/>
                <w:szCs w:val="24"/>
                <w:lang w:val="en-GB"/>
              </w:rPr>
              <w:t xml:space="preserve">5. </w:t>
            </w:r>
            <w:r w:rsidRPr="00EE3ADF">
              <w:rPr>
                <w:rFonts w:ascii="Times New Roman" w:hAnsi="Times New Roman" w:cs="Times New Roman"/>
                <w:sz w:val="24"/>
                <w:szCs w:val="24"/>
              </w:rPr>
              <w:t>Липса на единен подход при критериите за оценка на качество на ПИИ. Запознавайки се с предложените за обществено обсъждане Критерии и методика за оценка на ПИИ на трите коментирани тук процедури, отново установяваме необяснимата липса на единен подход/логика на администрацията, при това за процедури насочени към една и съща целева група на подкрепа- българските земеделски производители. Така на пример в</w:t>
            </w:r>
          </w:p>
          <w:p w14:paraId="5E291A9D" w14:textId="77777777" w:rsidR="00EE3ADF" w:rsidRPr="00EE3ADF" w:rsidRDefault="00EE3ADF" w:rsidP="00EE3ADF">
            <w:pPr>
              <w:jc w:val="both"/>
              <w:rPr>
                <w:rFonts w:ascii="Times New Roman" w:hAnsi="Times New Roman" w:cs="Times New Roman"/>
                <w:sz w:val="24"/>
                <w:szCs w:val="24"/>
              </w:rPr>
            </w:pPr>
            <w:r w:rsidRPr="00EE3ADF">
              <w:rPr>
                <w:rFonts w:ascii="Times New Roman" w:hAnsi="Times New Roman" w:cs="Times New Roman"/>
                <w:sz w:val="24"/>
                <w:szCs w:val="24"/>
              </w:rPr>
              <w:t>процедурите „модернизация“ и „води“ е предложен оценъчен критерий “Финансовото състояние на кандидата обезпечава реализирането на инвестициите по ПИИ“, а</w:t>
            </w:r>
          </w:p>
          <w:p w14:paraId="69EEF03E" w14:textId="77777777" w:rsidR="00EE3ADF" w:rsidRPr="000E7FF9" w:rsidRDefault="00EE3ADF" w:rsidP="00EE3ADF">
            <w:pPr>
              <w:jc w:val="both"/>
              <w:rPr>
                <w:rFonts w:ascii="Times New Roman" w:hAnsi="Times New Roman" w:cs="Times New Roman"/>
                <w:sz w:val="24"/>
                <w:szCs w:val="24"/>
              </w:rPr>
            </w:pPr>
            <w:r w:rsidRPr="000E7FF9">
              <w:rPr>
                <w:rFonts w:ascii="Times New Roman" w:hAnsi="Times New Roman" w:cs="Times New Roman"/>
                <w:sz w:val="24"/>
                <w:szCs w:val="24"/>
              </w:rPr>
              <w:t>противоположно на тази логика в процедурата „центрове“ се предлага „Предложения за изпълнение на инвестиции, представени от кандидати, чиято заетост в стопанството е</w:t>
            </w:r>
          </w:p>
          <w:p w14:paraId="0E837A5B" w14:textId="77777777" w:rsidR="00EE3ADF" w:rsidRPr="000E7FF9" w:rsidRDefault="00EE3ADF" w:rsidP="00EE3ADF">
            <w:pPr>
              <w:jc w:val="both"/>
              <w:rPr>
                <w:rFonts w:ascii="Times New Roman" w:hAnsi="Times New Roman" w:cs="Times New Roman"/>
                <w:sz w:val="24"/>
                <w:szCs w:val="24"/>
              </w:rPr>
            </w:pPr>
            <w:r w:rsidRPr="000E7FF9">
              <w:rPr>
                <w:rFonts w:ascii="Times New Roman" w:hAnsi="Times New Roman" w:cs="Times New Roman"/>
                <w:sz w:val="24"/>
                <w:szCs w:val="24"/>
              </w:rPr>
              <w:t>намаляла вследствие на пандемията SARS-CoV-2“ и „Предложения за изпълнение на инвестиции, представени от кандидати, чиито приходите от дейността са намалени</w:t>
            </w:r>
          </w:p>
          <w:p w14:paraId="64F9A3E3" w14:textId="77777777" w:rsidR="00EE3ADF" w:rsidRPr="000E7FF9" w:rsidRDefault="00EE3ADF" w:rsidP="00EE3ADF">
            <w:pPr>
              <w:jc w:val="both"/>
              <w:rPr>
                <w:rFonts w:ascii="Times New Roman" w:hAnsi="Times New Roman" w:cs="Times New Roman"/>
                <w:sz w:val="24"/>
                <w:szCs w:val="24"/>
              </w:rPr>
            </w:pPr>
            <w:r w:rsidRPr="000E7FF9">
              <w:rPr>
                <w:rFonts w:ascii="Times New Roman" w:hAnsi="Times New Roman" w:cs="Times New Roman"/>
                <w:sz w:val="24"/>
                <w:szCs w:val="24"/>
              </w:rPr>
              <w:t>вследствие на пандемията SARS-CoV-2“. От трите процедури неясно защо само в „модернизация“ се предлага критерий „ПИИ, представени от кандидати до 50 години</w:t>
            </w:r>
          </w:p>
          <w:p w14:paraId="58112975" w14:textId="77777777" w:rsidR="00EE3ADF" w:rsidRDefault="00EE3ADF" w:rsidP="00EE3ADF">
            <w:pPr>
              <w:jc w:val="both"/>
              <w:rPr>
                <w:rFonts w:ascii="Times New Roman" w:hAnsi="Times New Roman" w:cs="Times New Roman"/>
                <w:sz w:val="24"/>
                <w:szCs w:val="24"/>
              </w:rPr>
            </w:pPr>
            <w:r w:rsidRPr="000E7FF9">
              <w:rPr>
                <w:rFonts w:ascii="Times New Roman" w:hAnsi="Times New Roman" w:cs="Times New Roman"/>
                <w:sz w:val="24"/>
                <w:szCs w:val="24"/>
              </w:rPr>
              <w:t>включително“. В процедурите „модернизация“ и „води“ е предложен критерий с голяма тежест „Заявен размер на инвестиционните разходи“/“Заявен размер</w:t>
            </w:r>
            <w:r w:rsidRPr="00EE3ADF">
              <w:rPr>
                <w:rFonts w:ascii="Times New Roman" w:hAnsi="Times New Roman" w:cs="Times New Roman"/>
                <w:sz w:val="24"/>
                <w:szCs w:val="24"/>
              </w:rPr>
              <w:t xml:space="preserve"> на </w:t>
            </w:r>
            <w:r w:rsidRPr="00EE3ADF">
              <w:rPr>
                <w:rFonts w:ascii="Times New Roman" w:hAnsi="Times New Roman" w:cs="Times New Roman"/>
                <w:sz w:val="24"/>
                <w:szCs w:val="24"/>
              </w:rPr>
              <w:lastRenderedPageBreak/>
              <w:t>безвъзмездното финансиране“, а в процедурата „центрове“ липсва и т.н.</w:t>
            </w:r>
          </w:p>
          <w:p w14:paraId="25706039" w14:textId="77777777" w:rsidR="00EE3ADF" w:rsidRDefault="00EE3ADF" w:rsidP="00EE3ADF">
            <w:pPr>
              <w:jc w:val="both"/>
              <w:rPr>
                <w:rFonts w:ascii="Times New Roman" w:hAnsi="Times New Roman" w:cs="Times New Roman"/>
                <w:sz w:val="24"/>
                <w:szCs w:val="24"/>
              </w:rPr>
            </w:pPr>
          </w:p>
          <w:p w14:paraId="632821B4" w14:textId="77777777" w:rsidR="00EE3ADF" w:rsidRPr="00EE3ADF" w:rsidRDefault="00EE3ADF" w:rsidP="00EE3ADF">
            <w:pPr>
              <w:jc w:val="both"/>
              <w:rPr>
                <w:rFonts w:ascii="Times New Roman" w:hAnsi="Times New Roman" w:cs="Times New Roman"/>
                <w:sz w:val="24"/>
                <w:szCs w:val="24"/>
              </w:rPr>
            </w:pPr>
            <w:r w:rsidRPr="00EE3ADF">
              <w:rPr>
                <w:rFonts w:ascii="Times New Roman" w:hAnsi="Times New Roman" w:cs="Times New Roman"/>
                <w:sz w:val="24"/>
                <w:szCs w:val="24"/>
              </w:rPr>
              <w:t>Позовавайки се на „ПРИМЕРНА МЕТОДИКА И КРИТЕРИИ за оценяване на предложения за</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изпълнение на инвестиции по процедури за подбор на крайни получатели по Плана за възстановяване и</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устойчивост“ на МФ и дадените в нея насоки, предлагаме следните нови критерии, които да</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гарантират от една страна в по-голяма степен успешното реализиране на дейностите и</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целите, и тяхната устойчивост във времето, а от друга- постигат единен подход към</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кандидатите, без субективизъм: а/критерия за „Финансовото състояние на кандидата обезпечава</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реализирането на инвестициите по ПИИ“ да се уеднакви (виж коментарите в таблиците по раздел</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II на настоящото писмо) и да се прилага за трите процедури „модернизация“, „води“ и центрове“;</w:t>
            </w:r>
          </w:p>
          <w:p w14:paraId="15A1DCAC" w14:textId="77777777" w:rsidR="00EE3ADF" w:rsidRPr="00EE3ADF" w:rsidRDefault="00EE3ADF" w:rsidP="00EE3ADF">
            <w:pPr>
              <w:jc w:val="both"/>
              <w:rPr>
                <w:rFonts w:ascii="Times New Roman" w:hAnsi="Times New Roman" w:cs="Times New Roman"/>
                <w:sz w:val="24"/>
                <w:szCs w:val="24"/>
              </w:rPr>
            </w:pPr>
            <w:r w:rsidRPr="00EE3ADF">
              <w:rPr>
                <w:rFonts w:ascii="Times New Roman" w:hAnsi="Times New Roman" w:cs="Times New Roman"/>
                <w:sz w:val="24"/>
                <w:szCs w:val="24"/>
              </w:rPr>
              <w:t>б/нов критерий и за трите процедури за наличие на специфичен опит на кандидата в</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изпълнението на инвестиционни проекти; в/критерия за „ПИИ с по-високо ниво на проектна</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готовност“ предложен в процедурата „води“ да се въведе и за процедура „центрове“, тъй като по</w:t>
            </w:r>
          </w:p>
          <w:p w14:paraId="7D9B63A2" w14:textId="77777777" w:rsidR="00EE3ADF" w:rsidRPr="00EE3ADF" w:rsidRDefault="00EE3ADF" w:rsidP="00EE3ADF">
            <w:pPr>
              <w:jc w:val="both"/>
              <w:rPr>
                <w:rFonts w:ascii="Times New Roman" w:hAnsi="Times New Roman" w:cs="Times New Roman"/>
                <w:sz w:val="24"/>
                <w:szCs w:val="24"/>
              </w:rPr>
            </w:pPr>
            <w:r w:rsidRPr="00EE3ADF">
              <w:rPr>
                <w:rFonts w:ascii="Times New Roman" w:hAnsi="Times New Roman" w:cs="Times New Roman"/>
                <w:sz w:val="24"/>
                <w:szCs w:val="24"/>
              </w:rPr>
              <w:t>тях е допустимо СМР. Предназначението на тези критерии е да се приоритизират проектите, които</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могат да започнат изпълнението си в най-кратки срокове след одобрението им, което е особено</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актуално по отношение на инвестициите по НПВУ предвид кратката времева рамка за</w:t>
            </w:r>
          </w:p>
          <w:p w14:paraId="4D4A440C" w14:textId="77777777" w:rsidR="00EE3ADF" w:rsidRDefault="00EE3ADF" w:rsidP="00EE3ADF">
            <w:pPr>
              <w:jc w:val="both"/>
              <w:rPr>
                <w:rFonts w:ascii="Times New Roman" w:hAnsi="Times New Roman" w:cs="Times New Roman"/>
                <w:sz w:val="24"/>
                <w:szCs w:val="24"/>
              </w:rPr>
            </w:pPr>
            <w:r w:rsidRPr="00EE3ADF">
              <w:rPr>
                <w:rFonts w:ascii="Times New Roman" w:hAnsi="Times New Roman" w:cs="Times New Roman"/>
                <w:sz w:val="24"/>
                <w:szCs w:val="24"/>
              </w:rPr>
              <w:t>изпълнението им. Конкретни предложения по критериите със съответните аргументи са посочени</w:t>
            </w:r>
            <w:r>
              <w:rPr>
                <w:rFonts w:ascii="Times New Roman" w:hAnsi="Times New Roman" w:cs="Times New Roman"/>
                <w:sz w:val="24"/>
                <w:szCs w:val="24"/>
                <w:lang w:val="en-US"/>
              </w:rPr>
              <w:t xml:space="preserve"> </w:t>
            </w:r>
            <w:r w:rsidRPr="00EE3ADF">
              <w:rPr>
                <w:rFonts w:ascii="Times New Roman" w:hAnsi="Times New Roman" w:cs="Times New Roman"/>
                <w:sz w:val="24"/>
                <w:szCs w:val="24"/>
              </w:rPr>
              <w:t>тук по- долу за отделните процедури, в т. 1, 2 и 3 на II.</w:t>
            </w:r>
          </w:p>
          <w:p w14:paraId="3521667D" w14:textId="77777777" w:rsidR="00EE3ADF" w:rsidRDefault="00EE3ADF" w:rsidP="00EE3ADF">
            <w:pPr>
              <w:jc w:val="both"/>
              <w:rPr>
                <w:rFonts w:ascii="Times New Roman" w:hAnsi="Times New Roman" w:cs="Times New Roman"/>
                <w:sz w:val="24"/>
                <w:szCs w:val="24"/>
              </w:rPr>
            </w:pPr>
          </w:p>
          <w:p w14:paraId="5D6592FD" w14:textId="77777777" w:rsidR="00EE3ADF" w:rsidRDefault="00EE3ADF" w:rsidP="00EE3ADF">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6. </w:t>
            </w:r>
            <w:r w:rsidRPr="00EE3ADF">
              <w:rPr>
                <w:rFonts w:ascii="Times New Roman" w:hAnsi="Times New Roman" w:cs="Times New Roman"/>
                <w:sz w:val="24"/>
                <w:szCs w:val="24"/>
              </w:rPr>
              <w:t>Необходимост от изясняване и допълване на текстове относно управлението на бюджетите по трите процедури. В разделите „Общ размер на средствата по процедурата“ не става ясно дали посоченият бюджет е окончателен и дали е възможно при бюджетен недостиг/излишък тези средства да могат да бъдат увеличени/намалени, примерно, чрез прехвърляне на средства между отделните направления. Следва да бъдат разписани хипотезите и реда за прилагане.</w:t>
            </w:r>
          </w:p>
          <w:p w14:paraId="1CC4DBFD" w14:textId="77777777" w:rsidR="00EE3ADF" w:rsidRDefault="00EE3ADF" w:rsidP="00EE3ADF">
            <w:pPr>
              <w:jc w:val="both"/>
              <w:rPr>
                <w:rFonts w:ascii="Times New Roman" w:hAnsi="Times New Roman" w:cs="Times New Roman"/>
                <w:sz w:val="24"/>
                <w:szCs w:val="24"/>
                <w:lang w:val="en-US"/>
              </w:rPr>
            </w:pPr>
          </w:p>
          <w:p w14:paraId="473837DA" w14:textId="77777777" w:rsidR="00EE3ADF" w:rsidRDefault="00EE3ADF" w:rsidP="00EE3ADF">
            <w:pPr>
              <w:jc w:val="both"/>
              <w:rPr>
                <w:rFonts w:ascii="Times New Roman" w:hAnsi="Times New Roman" w:cs="Times New Roman"/>
                <w:sz w:val="24"/>
                <w:szCs w:val="24"/>
                <w:lang w:val="en-US"/>
              </w:rPr>
            </w:pPr>
          </w:p>
          <w:p w14:paraId="52C36FD9" w14:textId="77777777" w:rsidR="00EE3ADF" w:rsidRDefault="00EE3ADF" w:rsidP="00EE3AD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 </w:t>
            </w:r>
            <w:r w:rsidRPr="00EE3ADF">
              <w:rPr>
                <w:rFonts w:ascii="Times New Roman" w:hAnsi="Times New Roman" w:cs="Times New Roman"/>
                <w:sz w:val="24"/>
                <w:szCs w:val="24"/>
              </w:rPr>
              <w:t xml:space="preserve">Защита финансовите интереси на ЕС. По образеца на МФ към УИ на трите процедури МЗм предлага ПРИЛОЖЕНИЕ 2 „Общи условия към договорите за финансиране на крайни получатели по Механизма за възстановяване и устойчивост Компонент: Устойчиво земеделие Инвестиция „Фонд за насърчаване на технологичния и екологичен преход на селското стопанство“, в което се съдържат и разпоредби в защита финансовите интереси на ЕС. Във връзка с коректното прилагане на </w:t>
            </w:r>
            <w:proofErr w:type="spellStart"/>
            <w:r w:rsidRPr="00EE3ADF">
              <w:rPr>
                <w:rFonts w:ascii="Times New Roman" w:hAnsi="Times New Roman" w:cs="Times New Roman"/>
                <w:sz w:val="24"/>
                <w:szCs w:val="24"/>
              </w:rPr>
              <w:t>чл</w:t>
            </w:r>
            <w:proofErr w:type="spellEnd"/>
            <w:r w:rsidRPr="00EE3ADF">
              <w:rPr>
                <w:rFonts w:ascii="Times New Roman" w:hAnsi="Times New Roman" w:cs="Times New Roman"/>
                <w:sz w:val="24"/>
                <w:szCs w:val="24"/>
              </w:rPr>
              <w:t xml:space="preserve"> 7. Конфликт на интереси на Общите условия предлагаме хипотезите на подточки i), ii) и iii) на т. 7.1.3 да се прилагат и по отношение на лица на трудово или служебно правоотношение в МЗм, докато заема съответната длъжност и една година след напускането й, а не само за ДФЗ (да се добави в трите подточки след „ДФЗ“ и „МЗм“).</w:t>
            </w:r>
          </w:p>
          <w:p w14:paraId="2EA6C6E1" w14:textId="77777777" w:rsidR="00EE3ADF" w:rsidRDefault="00EE3ADF" w:rsidP="00EE3ADF">
            <w:pPr>
              <w:jc w:val="both"/>
              <w:rPr>
                <w:rFonts w:ascii="Times New Roman" w:hAnsi="Times New Roman" w:cs="Times New Roman"/>
                <w:sz w:val="24"/>
                <w:szCs w:val="24"/>
                <w:lang w:val="en-US"/>
              </w:rPr>
            </w:pPr>
          </w:p>
          <w:p w14:paraId="4F28608E" w14:textId="77777777" w:rsidR="00590E4C" w:rsidRPr="009963E3" w:rsidRDefault="00EE3ADF" w:rsidP="00590E4C">
            <w:pPr>
              <w:jc w:val="both"/>
              <w:rPr>
                <w:rFonts w:ascii="Times New Roman" w:hAnsi="Times New Roman" w:cs="Times New Roman"/>
                <w:sz w:val="24"/>
                <w:szCs w:val="24"/>
              </w:rPr>
            </w:pPr>
            <w:r>
              <w:rPr>
                <w:rFonts w:ascii="Times New Roman" w:hAnsi="Times New Roman" w:cs="Times New Roman"/>
                <w:sz w:val="24"/>
                <w:szCs w:val="24"/>
                <w:lang w:val="en-US"/>
              </w:rPr>
              <w:t>8</w:t>
            </w:r>
            <w:r w:rsidRPr="009963E3">
              <w:rPr>
                <w:rFonts w:ascii="Times New Roman" w:hAnsi="Times New Roman" w:cs="Times New Roman"/>
                <w:sz w:val="24"/>
                <w:szCs w:val="24"/>
                <w:lang w:val="en-US"/>
              </w:rPr>
              <w:t xml:space="preserve">. </w:t>
            </w:r>
            <w:r w:rsidR="002D5E8E" w:rsidRPr="009963E3">
              <w:rPr>
                <w:rFonts w:ascii="Times New Roman" w:hAnsi="Times New Roman" w:cs="Times New Roman"/>
                <w:sz w:val="24"/>
                <w:szCs w:val="24"/>
              </w:rPr>
              <w:t>Пр</w:t>
            </w:r>
            <w:r w:rsidR="00590E4C" w:rsidRPr="009963E3">
              <w:rPr>
                <w:rFonts w:ascii="Times New Roman" w:hAnsi="Times New Roman" w:cs="Times New Roman"/>
                <w:sz w:val="24"/>
                <w:szCs w:val="24"/>
              </w:rPr>
              <w:t xml:space="preserve">едлагаме на МЗм да използва и предвижданията на МФ в публикувания образец на „УСЛОВИЯ ЗА КАНДИДАТСТВАНЕ по процедура за предоставяне на средства на крайни получатели чрез подбор на </w:t>
            </w:r>
            <w:r w:rsidR="00590E4C" w:rsidRPr="009963E3">
              <w:rPr>
                <w:rFonts w:ascii="Times New Roman" w:hAnsi="Times New Roman" w:cs="Times New Roman"/>
                <w:sz w:val="24"/>
                <w:szCs w:val="24"/>
              </w:rPr>
              <w:lastRenderedPageBreak/>
              <w:t>предложения за изпълнение на инвестиции по Плана за възстановяване и устойчивост [код и наименование на процедурата]“ като добави в УК по трите процедури:</w:t>
            </w:r>
          </w:p>
          <w:p w14:paraId="5B0D17FA" w14:textId="77777777" w:rsidR="00590E4C" w:rsidRPr="009963E3" w:rsidRDefault="00590E4C" w:rsidP="00590E4C">
            <w:pPr>
              <w:jc w:val="both"/>
              <w:rPr>
                <w:rFonts w:ascii="Times New Roman" w:hAnsi="Times New Roman" w:cs="Times New Roman"/>
                <w:sz w:val="24"/>
                <w:szCs w:val="24"/>
              </w:rPr>
            </w:pPr>
            <w:r w:rsidRPr="009963E3">
              <w:rPr>
                <w:rFonts w:ascii="Times New Roman" w:hAnsi="Times New Roman" w:cs="Times New Roman"/>
                <w:sz w:val="24"/>
                <w:szCs w:val="24"/>
              </w:rPr>
              <w:t>1. Резюме в началото на УК;</w:t>
            </w:r>
          </w:p>
          <w:p w14:paraId="205DBD58" w14:textId="77777777" w:rsidR="00590E4C" w:rsidRPr="009963E3" w:rsidRDefault="00590E4C" w:rsidP="00590E4C">
            <w:pPr>
              <w:jc w:val="both"/>
              <w:rPr>
                <w:rFonts w:ascii="Times New Roman" w:hAnsi="Times New Roman" w:cs="Times New Roman"/>
                <w:sz w:val="24"/>
                <w:szCs w:val="24"/>
              </w:rPr>
            </w:pPr>
            <w:r w:rsidRPr="009963E3">
              <w:rPr>
                <w:rFonts w:ascii="Times New Roman" w:hAnsi="Times New Roman" w:cs="Times New Roman"/>
                <w:sz w:val="24"/>
                <w:szCs w:val="24"/>
              </w:rPr>
              <w:t>2. Описание на институционалната рамка в началото на УК за процедури „модернизация“ и центрове“- по примера на МФ, който е следван в процедура „води“ - отново посочваме, че това е значително нов механизъм с изцяло нова административна рамка за изпълнение и това следва</w:t>
            </w:r>
            <w:r w:rsidRPr="009963E3">
              <w:rPr>
                <w:rFonts w:ascii="Times New Roman" w:hAnsi="Times New Roman" w:cs="Times New Roman"/>
                <w:sz w:val="24"/>
                <w:szCs w:val="24"/>
                <w:lang w:val="en-US"/>
              </w:rPr>
              <w:t xml:space="preserve"> </w:t>
            </w:r>
            <w:r w:rsidRPr="009963E3">
              <w:rPr>
                <w:rFonts w:ascii="Times New Roman" w:hAnsi="Times New Roman" w:cs="Times New Roman"/>
                <w:sz w:val="24"/>
                <w:szCs w:val="24"/>
              </w:rPr>
              <w:t>да бъде заложено като информация за потенциалните кандидати/КП;</w:t>
            </w:r>
          </w:p>
          <w:p w14:paraId="4735A58C" w14:textId="77777777" w:rsidR="00590E4C" w:rsidRPr="009963E3" w:rsidRDefault="00590E4C" w:rsidP="00590E4C">
            <w:pPr>
              <w:jc w:val="both"/>
              <w:rPr>
                <w:rFonts w:ascii="Times New Roman" w:hAnsi="Times New Roman" w:cs="Times New Roman"/>
                <w:sz w:val="24"/>
                <w:szCs w:val="24"/>
              </w:rPr>
            </w:pPr>
            <w:r w:rsidRPr="009963E3">
              <w:rPr>
                <w:rFonts w:ascii="Times New Roman" w:hAnsi="Times New Roman" w:cs="Times New Roman"/>
                <w:sz w:val="24"/>
                <w:szCs w:val="24"/>
              </w:rPr>
              <w:t>3. нова точка в края на УК „Допълнителна информация“ със следните 2 подточки:</w:t>
            </w:r>
          </w:p>
          <w:p w14:paraId="701CB7C2" w14:textId="29BC8074" w:rsidR="00590E4C" w:rsidRPr="00553995" w:rsidRDefault="00590E4C" w:rsidP="00553995">
            <w:pPr>
              <w:pStyle w:val="ListParagraph"/>
              <w:numPr>
                <w:ilvl w:val="0"/>
                <w:numId w:val="8"/>
              </w:numPr>
              <w:jc w:val="both"/>
              <w:rPr>
                <w:rFonts w:ascii="Times New Roman" w:hAnsi="Times New Roman"/>
                <w:sz w:val="24"/>
                <w:szCs w:val="24"/>
              </w:rPr>
            </w:pPr>
            <w:r w:rsidRPr="009963E3">
              <w:rPr>
                <w:rFonts w:ascii="Times New Roman" w:hAnsi="Times New Roman"/>
                <w:sz w:val="24"/>
                <w:szCs w:val="24"/>
              </w:rPr>
              <w:t>„Условия, приложими към изпълнението на сключените договори за    предоставяне на средства Правата и задълженията на крайния получател на средства се уреждат от договора</w:t>
            </w:r>
            <w:r w:rsidRPr="00553995">
              <w:rPr>
                <w:rFonts w:ascii="Times New Roman" w:hAnsi="Times New Roman"/>
                <w:sz w:val="24"/>
                <w:szCs w:val="24"/>
              </w:rPr>
              <w:t>, (респ. заповедта) за предоставяне на средства по МВУ – приложение … към …..</w:t>
            </w:r>
          </w:p>
          <w:p w14:paraId="18C28DC2" w14:textId="77777777" w:rsidR="00590E4C" w:rsidRPr="00590E4C" w:rsidRDefault="00590E4C" w:rsidP="00590E4C">
            <w:pPr>
              <w:jc w:val="both"/>
              <w:rPr>
                <w:rFonts w:ascii="Times New Roman" w:hAnsi="Times New Roman" w:cs="Times New Roman"/>
                <w:sz w:val="24"/>
                <w:szCs w:val="24"/>
              </w:rPr>
            </w:pPr>
            <w:r w:rsidRPr="00590E4C">
              <w:rPr>
                <w:rFonts w:ascii="Times New Roman" w:hAnsi="Times New Roman" w:cs="Times New Roman"/>
                <w:sz w:val="24"/>
                <w:szCs w:val="24"/>
              </w:rPr>
              <w:t>До 14 дни от датата на сключване на договор за финансиране, на интернет страницата на [СНД] и в ИС на МВУ се публикува информация относно предложението за изпълнение на инвестиция и предоставените по него средства от МВУ, при съобразяване с изискванията на Закона за защита на личните данни.</w:t>
            </w:r>
          </w:p>
          <w:p w14:paraId="7AC4FDC0" w14:textId="77777777" w:rsidR="00590E4C" w:rsidRPr="00590E4C" w:rsidRDefault="00590E4C" w:rsidP="00590E4C">
            <w:pPr>
              <w:jc w:val="both"/>
              <w:rPr>
                <w:rFonts w:ascii="Times New Roman" w:hAnsi="Times New Roman" w:cs="Times New Roman"/>
                <w:sz w:val="24"/>
                <w:szCs w:val="24"/>
              </w:rPr>
            </w:pPr>
            <w:r w:rsidRPr="00590E4C">
              <w:rPr>
                <w:rFonts w:ascii="Times New Roman" w:hAnsi="Times New Roman" w:cs="Times New Roman"/>
                <w:sz w:val="24"/>
                <w:szCs w:val="24"/>
              </w:rPr>
              <w:t>До 14 дни от датата на сключването на договора за предоставяне на средства от МВУ [СНД] организира информационна среща с крайните получатели и публикува Ръководство за изпълнение на инвестициите за запознаване с изискванията за изпълнение на инвестициите по съответната процедура, с изключение на</w:t>
            </w:r>
          </w:p>
          <w:p w14:paraId="7247AA61" w14:textId="77777777" w:rsidR="00590E4C" w:rsidRPr="00590E4C" w:rsidRDefault="00590E4C" w:rsidP="00590E4C">
            <w:pPr>
              <w:jc w:val="both"/>
              <w:rPr>
                <w:rFonts w:ascii="Times New Roman" w:hAnsi="Times New Roman" w:cs="Times New Roman"/>
                <w:sz w:val="24"/>
                <w:szCs w:val="24"/>
              </w:rPr>
            </w:pPr>
            <w:r w:rsidRPr="00590E4C">
              <w:rPr>
                <w:rFonts w:ascii="Times New Roman" w:hAnsi="Times New Roman" w:cs="Times New Roman"/>
                <w:sz w:val="24"/>
                <w:szCs w:val="24"/>
              </w:rPr>
              <w:lastRenderedPageBreak/>
              <w:t>случаите, в които получателят изрично е заявил, че няма да се възползва от тази възможност.</w:t>
            </w:r>
          </w:p>
          <w:p w14:paraId="4260405A" w14:textId="47B2F363" w:rsidR="00590E4C" w:rsidRPr="00553995" w:rsidRDefault="00590E4C" w:rsidP="00553995">
            <w:pPr>
              <w:pStyle w:val="ListParagraph"/>
              <w:numPr>
                <w:ilvl w:val="0"/>
                <w:numId w:val="8"/>
              </w:numPr>
              <w:jc w:val="both"/>
              <w:rPr>
                <w:rFonts w:ascii="Times New Roman" w:hAnsi="Times New Roman"/>
                <w:sz w:val="24"/>
                <w:szCs w:val="24"/>
              </w:rPr>
            </w:pPr>
            <w:r w:rsidRPr="00553995">
              <w:rPr>
                <w:rFonts w:ascii="Times New Roman" w:hAnsi="Times New Roman"/>
                <w:sz w:val="24"/>
                <w:szCs w:val="24"/>
              </w:rPr>
              <w:t>Правна рамка на процедурата</w:t>
            </w:r>
          </w:p>
          <w:p w14:paraId="019192F1" w14:textId="77777777" w:rsidR="00590E4C" w:rsidRPr="00590E4C" w:rsidRDefault="00590E4C" w:rsidP="00590E4C">
            <w:pPr>
              <w:jc w:val="both"/>
              <w:rPr>
                <w:rFonts w:ascii="Times New Roman" w:hAnsi="Times New Roman" w:cs="Times New Roman"/>
                <w:sz w:val="24"/>
                <w:szCs w:val="24"/>
              </w:rPr>
            </w:pPr>
            <w:r w:rsidRPr="00590E4C">
              <w:rPr>
                <w:rFonts w:ascii="Times New Roman" w:hAnsi="Times New Roman" w:cs="Times New Roman"/>
                <w:sz w:val="24"/>
                <w:szCs w:val="24"/>
              </w:rPr>
              <w:t>Към настоящата процедура за предоставяне на средства на крайни получатели на средства от МВУ, в</w:t>
            </w:r>
          </w:p>
          <w:p w14:paraId="48BEDDA6" w14:textId="77777777" w:rsidR="00590E4C" w:rsidRPr="00590E4C" w:rsidRDefault="00590E4C" w:rsidP="00590E4C">
            <w:pPr>
              <w:jc w:val="both"/>
              <w:rPr>
                <w:rFonts w:ascii="Times New Roman" w:hAnsi="Times New Roman" w:cs="Times New Roman"/>
                <w:sz w:val="24"/>
                <w:szCs w:val="24"/>
              </w:rPr>
            </w:pPr>
            <w:r w:rsidRPr="00590E4C">
              <w:rPr>
                <w:rFonts w:ascii="Times New Roman" w:hAnsi="Times New Roman" w:cs="Times New Roman"/>
                <w:sz w:val="24"/>
                <w:szCs w:val="24"/>
              </w:rPr>
              <w:t>т.ч. изпълнението, отчитането и разплащането на инвестициите, се прилагат следните нормативни</w:t>
            </w:r>
          </w:p>
          <w:p w14:paraId="5D4A08B0" w14:textId="77777777" w:rsidR="00EE3ADF" w:rsidRPr="00590E4C" w:rsidRDefault="00590E4C" w:rsidP="00590E4C">
            <w:pPr>
              <w:jc w:val="both"/>
              <w:rPr>
                <w:rFonts w:ascii="Times New Roman" w:hAnsi="Times New Roman" w:cs="Times New Roman"/>
                <w:sz w:val="24"/>
                <w:szCs w:val="24"/>
              </w:rPr>
            </w:pPr>
            <w:r w:rsidRPr="00590E4C">
              <w:rPr>
                <w:rFonts w:ascii="Times New Roman" w:hAnsi="Times New Roman" w:cs="Times New Roman"/>
                <w:sz w:val="24"/>
                <w:szCs w:val="24"/>
              </w:rPr>
              <w:t>актове и актове на [СНД]:</w:t>
            </w:r>
          </w:p>
          <w:p w14:paraId="7C3C3601" w14:textId="77777777" w:rsidR="00EE3ADF" w:rsidRDefault="00EE3ADF" w:rsidP="00EE3ADF">
            <w:pPr>
              <w:jc w:val="both"/>
              <w:rPr>
                <w:rFonts w:ascii="Times New Roman" w:hAnsi="Times New Roman" w:cs="Times New Roman"/>
                <w:sz w:val="24"/>
                <w:szCs w:val="24"/>
                <w:lang w:val="en-US"/>
              </w:rPr>
            </w:pPr>
          </w:p>
          <w:p w14:paraId="2CF0BE0C" w14:textId="77777777" w:rsidR="00EE3ADF" w:rsidRDefault="00EE3ADF" w:rsidP="00EE3ADF">
            <w:pPr>
              <w:jc w:val="both"/>
              <w:rPr>
                <w:rFonts w:ascii="Times New Roman" w:hAnsi="Times New Roman" w:cs="Times New Roman"/>
                <w:sz w:val="24"/>
                <w:szCs w:val="24"/>
                <w:lang w:val="en-US"/>
              </w:rPr>
            </w:pPr>
          </w:p>
          <w:p w14:paraId="2AB7AB9A" w14:textId="77777777" w:rsidR="00EE3ADF" w:rsidRPr="00EE3ADF" w:rsidRDefault="00EE3ADF" w:rsidP="00EE3ADF">
            <w:pPr>
              <w:jc w:val="both"/>
              <w:rPr>
                <w:rFonts w:ascii="Times New Roman" w:hAnsi="Times New Roman" w:cs="Times New Roman"/>
                <w:sz w:val="24"/>
                <w:szCs w:val="24"/>
                <w:lang w:val="en-US"/>
              </w:rPr>
            </w:pPr>
          </w:p>
          <w:p w14:paraId="633EF33B" w14:textId="77777777" w:rsidR="004B52D6" w:rsidRDefault="004B52D6" w:rsidP="00D6441E">
            <w:pPr>
              <w:jc w:val="both"/>
              <w:rPr>
                <w:rFonts w:ascii="Times New Roman" w:hAnsi="Times New Roman" w:cs="Times New Roman"/>
                <w:sz w:val="24"/>
                <w:szCs w:val="24"/>
                <w:lang w:val="en-GB"/>
              </w:rPr>
            </w:pPr>
          </w:p>
          <w:p w14:paraId="010618CC" w14:textId="77777777"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GB"/>
              </w:rPr>
              <w:t>9</w:t>
            </w:r>
            <w:r w:rsidR="007C4BE7" w:rsidRPr="00F71FA5">
              <w:rPr>
                <w:rFonts w:ascii="Times New Roman" w:hAnsi="Times New Roman" w:cs="Times New Roman"/>
                <w:sz w:val="24"/>
                <w:szCs w:val="24"/>
                <w:lang w:val="en-GB"/>
              </w:rPr>
              <w:t xml:space="preserve">. </w:t>
            </w:r>
            <w:r w:rsidR="007C4BE7" w:rsidRPr="00F71FA5">
              <w:rPr>
                <w:rFonts w:ascii="Times New Roman" w:hAnsi="Times New Roman" w:cs="Times New Roman"/>
                <w:sz w:val="24"/>
                <w:szCs w:val="24"/>
              </w:rPr>
              <w:t>АЗПБ е против подхода на МЗм от Раздел 11.1, т. 5, даващ възможност на кандидатите по процедурата да могат да подават ПИИ, в които за доказване на количества продукция, съответстващи на капацитета на подпомаганите активи, се включват т.нар. „асоциирани партньори“. АЗПБ е против и предложения в т. 2-4 на Раздел 12 „Допустими партньори“ подход на МЗм.</w:t>
            </w:r>
          </w:p>
          <w:p w14:paraId="61F1EEF9" w14:textId="77777777" w:rsidR="007C4BE7" w:rsidRPr="00F71FA5" w:rsidRDefault="007C4BE7" w:rsidP="00D6441E">
            <w:pPr>
              <w:jc w:val="both"/>
              <w:rPr>
                <w:rFonts w:ascii="Times New Roman" w:hAnsi="Times New Roman" w:cs="Times New Roman"/>
                <w:sz w:val="24"/>
                <w:szCs w:val="24"/>
              </w:rPr>
            </w:pPr>
            <w:r w:rsidRPr="00F71FA5">
              <w:rPr>
                <w:rFonts w:ascii="Times New Roman" w:hAnsi="Times New Roman" w:cs="Times New Roman"/>
                <w:sz w:val="24"/>
                <w:szCs w:val="24"/>
              </w:rPr>
              <w:t xml:space="preserve">За АЗПБ е крайно притеснително подобно предложение от страна на МЗм, тъй като реално предоставя изкуствени условия за определени кандидати- земеделски производители, в които при „лежерния“ подход без сериозни изисквания, критерии и ангажименти за „асоциирани партньори“, липса на амнистия към тях за злоупотреби с ЕС-фондове (предложеното Приложение № 3 „Образец на споразумение за сътрудничество с асоциирани партньори“ е само част от многото ни притеснения), да могат да кандидатстват/реализират инвестиции без обезпеченост на суровини, без да има изисквания и контрол как точно ще отговарят на принципа на добро финансово управление, по-специално от гледна </w:t>
            </w:r>
            <w:r w:rsidRPr="00F71FA5">
              <w:rPr>
                <w:rFonts w:ascii="Times New Roman" w:hAnsi="Times New Roman" w:cs="Times New Roman"/>
                <w:sz w:val="24"/>
                <w:szCs w:val="24"/>
              </w:rPr>
              <w:lastRenderedPageBreak/>
              <w:t>точка на икономичността и ефикасността, при това в комфорта на изкуствено създадена привилегирована позиция и конкурентни предимства спрямо групите и организациите на производители. От друга страна, подобен подход обезсмисля всички усилия на държавата ни в последните години да насърчава и стимулира обединяването на фермерите в ГП и ОП. В Допълнение, § 1. От Допълнителна разпоредба на ПМС № 114/2022 дава дефиниция в т. 5. „Партньори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 и никъде не е регламентирана в НПВУ и ПМС-тата за неговото прилагане правно възможността за участие чрез „асоциирани партньори“ Във връзка с гореизложеното АЗПБ настоява по процедурата „центрове“ да бъдат незабавно прекратени тези усилия на МЗм с „асоциирани партньори“ и направлението да се прилага само за допустими земеделски стопани, ГП и ОП, които могат да докажат количествата продукция, съответстващи на капацитета на подпомаганите активи чрез собствено производство или чрез производството на членовете на ГП и ОП. Следва да отпадне критерий 2, Раздел 21.2 и Приложение № 3 на УК, както и да се редактира Приложение № 4 без възможността за участие на „асоциирани партньори“.</w:t>
            </w:r>
          </w:p>
          <w:p w14:paraId="1969AE63" w14:textId="77777777" w:rsidR="007C4BE7" w:rsidRDefault="007C4BE7" w:rsidP="00F71FA5">
            <w:pPr>
              <w:rPr>
                <w:rFonts w:ascii="Times New Roman" w:hAnsi="Times New Roman" w:cs="Times New Roman"/>
                <w:sz w:val="24"/>
                <w:szCs w:val="24"/>
                <w:lang w:val="en-GB"/>
              </w:rPr>
            </w:pPr>
          </w:p>
          <w:p w14:paraId="0653C870" w14:textId="77777777"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GB"/>
              </w:rPr>
              <w:lastRenderedPageBreak/>
              <w:t>10</w:t>
            </w:r>
            <w:r w:rsidR="007C4BE7" w:rsidRPr="00F71FA5">
              <w:rPr>
                <w:rFonts w:ascii="Times New Roman" w:hAnsi="Times New Roman" w:cs="Times New Roman"/>
                <w:sz w:val="24"/>
                <w:szCs w:val="24"/>
                <w:lang w:val="en-GB"/>
              </w:rPr>
              <w:t xml:space="preserve">. </w:t>
            </w:r>
            <w:r w:rsidR="007C4BE7" w:rsidRPr="00F71FA5">
              <w:rPr>
                <w:rFonts w:ascii="Times New Roman" w:hAnsi="Times New Roman" w:cs="Times New Roman"/>
                <w:sz w:val="24"/>
                <w:szCs w:val="24"/>
              </w:rPr>
              <w:t>Приканваме МЗм сериозно да преосмисли в раздел 11.1, в т. 2, буква б) допустимостта на кандидатите юридически лица, регистрирани по Търговския закон или Закона за кооперациите, Закона за вероизповеданията или признати за юридически лица по силата на чл. 10 от Закона за вероизповеданията или създадени по Закона за Селскостопанската академия.</w:t>
            </w:r>
          </w:p>
          <w:p w14:paraId="573D1434" w14:textId="77777777" w:rsidR="007C4BE7" w:rsidRPr="00F71FA5" w:rsidRDefault="007C4BE7" w:rsidP="00F71FA5">
            <w:pPr>
              <w:rPr>
                <w:rFonts w:ascii="Times New Roman" w:hAnsi="Times New Roman" w:cs="Times New Roman"/>
                <w:sz w:val="24"/>
                <w:szCs w:val="24"/>
              </w:rPr>
            </w:pPr>
          </w:p>
          <w:p w14:paraId="5D3CEC79" w14:textId="77777777" w:rsidR="007C4BE7" w:rsidRPr="00D6441E" w:rsidRDefault="007C4BE7" w:rsidP="00D6441E">
            <w:pPr>
              <w:jc w:val="both"/>
              <w:rPr>
                <w:rFonts w:ascii="Times New Roman" w:hAnsi="Times New Roman" w:cs="Times New Roman"/>
                <w:b/>
                <w:sz w:val="24"/>
                <w:szCs w:val="24"/>
              </w:rPr>
            </w:pPr>
            <w:r w:rsidRPr="00D6441E">
              <w:rPr>
                <w:rFonts w:ascii="Times New Roman" w:hAnsi="Times New Roman" w:cs="Times New Roman"/>
                <w:b/>
                <w:sz w:val="24"/>
                <w:szCs w:val="24"/>
              </w:rPr>
              <w:t>Коментари и предложения по критериите за оценка, които следва да бъдат обсъдени в ТРГ и отразени в Методиката за прилагането им.</w:t>
            </w:r>
          </w:p>
          <w:p w14:paraId="0548D925" w14:textId="77777777" w:rsidR="007C4BE7" w:rsidRDefault="007C4BE7" w:rsidP="00D6441E">
            <w:pPr>
              <w:jc w:val="both"/>
              <w:rPr>
                <w:rFonts w:ascii="Times New Roman" w:hAnsi="Times New Roman" w:cs="Times New Roman"/>
                <w:sz w:val="24"/>
                <w:szCs w:val="24"/>
              </w:rPr>
            </w:pPr>
          </w:p>
          <w:p w14:paraId="56BF053B" w14:textId="77777777" w:rsidR="007C4BE7"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t>11</w:t>
            </w:r>
            <w:r w:rsidR="007C4BE7">
              <w:rPr>
                <w:rFonts w:ascii="Times New Roman" w:hAnsi="Times New Roman" w:cs="Times New Roman"/>
                <w:sz w:val="24"/>
                <w:szCs w:val="24"/>
              </w:rPr>
              <w:t xml:space="preserve">. </w:t>
            </w:r>
            <w:r w:rsidR="007C4BE7" w:rsidRPr="00F71FA5">
              <w:rPr>
                <w:rFonts w:ascii="Times New Roman" w:hAnsi="Times New Roman" w:cs="Times New Roman"/>
                <w:sz w:val="24"/>
                <w:szCs w:val="24"/>
              </w:rPr>
              <w:t>Критерий за подбор № 1</w:t>
            </w:r>
            <w:r w:rsidR="007C4BE7">
              <w:rPr>
                <w:rFonts w:ascii="Times New Roman" w:hAnsi="Times New Roman" w:cs="Times New Roman"/>
                <w:sz w:val="24"/>
                <w:szCs w:val="24"/>
              </w:rPr>
              <w:t xml:space="preserve"> </w:t>
            </w:r>
            <w:r w:rsidR="007C4BE7" w:rsidRPr="00F71FA5">
              <w:rPr>
                <w:rFonts w:ascii="Times New Roman" w:hAnsi="Times New Roman" w:cs="Times New Roman"/>
                <w:sz w:val="24"/>
                <w:szCs w:val="24"/>
              </w:rPr>
              <w:t>Предложение: В методиката за оценка по критериите да се цитира публичния документ/анализ, на който се базира определянето на областите в трите подкритерия, за да се елиминират съмнения за субективност</w:t>
            </w:r>
            <w:r w:rsidR="007C4BE7">
              <w:rPr>
                <w:rFonts w:ascii="Times New Roman" w:hAnsi="Times New Roman" w:cs="Times New Roman"/>
                <w:sz w:val="24"/>
                <w:szCs w:val="24"/>
              </w:rPr>
              <w:t>.</w:t>
            </w:r>
          </w:p>
          <w:p w14:paraId="79388963" w14:textId="77777777" w:rsidR="007C4BE7" w:rsidRPr="00F71FA5" w:rsidRDefault="007C4BE7" w:rsidP="00D6441E">
            <w:pPr>
              <w:jc w:val="both"/>
              <w:rPr>
                <w:rFonts w:ascii="Times New Roman" w:hAnsi="Times New Roman" w:cs="Times New Roman"/>
                <w:sz w:val="24"/>
                <w:szCs w:val="24"/>
              </w:rPr>
            </w:pPr>
          </w:p>
          <w:p w14:paraId="08FB9CD2" w14:textId="77777777"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t>12</w:t>
            </w:r>
            <w:r w:rsidR="007C4BE7">
              <w:rPr>
                <w:rFonts w:ascii="Times New Roman" w:hAnsi="Times New Roman" w:cs="Times New Roman"/>
                <w:sz w:val="24"/>
                <w:szCs w:val="24"/>
              </w:rPr>
              <w:t xml:space="preserve">. </w:t>
            </w:r>
            <w:r w:rsidR="007C4BE7" w:rsidRPr="00F71FA5">
              <w:rPr>
                <w:rFonts w:ascii="Times New Roman" w:hAnsi="Times New Roman" w:cs="Times New Roman"/>
                <w:sz w:val="24"/>
                <w:szCs w:val="24"/>
              </w:rPr>
              <w:t>Критерий за подбор № 2</w:t>
            </w:r>
            <w:r w:rsidR="007C4BE7">
              <w:rPr>
                <w:rFonts w:ascii="Times New Roman" w:hAnsi="Times New Roman" w:cs="Times New Roman"/>
                <w:sz w:val="24"/>
                <w:szCs w:val="24"/>
              </w:rPr>
              <w:t xml:space="preserve"> </w:t>
            </w:r>
            <w:r w:rsidR="007C4BE7" w:rsidRPr="00F71FA5">
              <w:rPr>
                <w:rFonts w:ascii="Times New Roman" w:hAnsi="Times New Roman" w:cs="Times New Roman"/>
                <w:sz w:val="24"/>
                <w:szCs w:val="24"/>
              </w:rPr>
              <w:t xml:space="preserve">Предложение: да отпадне- виж аргументи тук по-горе в т. 3, II. Ако все пак се настоява да го има, то приоритетът по критерия да е с максимум 10 т. и да бъде даван само за признати от министъра на земеделието преди 06.04.2022 г. групи/организации на производители, в които членуват по-голям брой и само регистрирани по Наредба № 3/1999 г. земеделски стопани- виж аргументи тук по-горе в т. 11, </w:t>
            </w:r>
          </w:p>
          <w:p w14:paraId="37BBCF86" w14:textId="77777777" w:rsidR="007C4BE7" w:rsidRDefault="007C4BE7" w:rsidP="00D6441E">
            <w:pPr>
              <w:jc w:val="both"/>
              <w:rPr>
                <w:rFonts w:ascii="Times New Roman" w:hAnsi="Times New Roman" w:cs="Times New Roman"/>
                <w:sz w:val="24"/>
                <w:szCs w:val="24"/>
              </w:rPr>
            </w:pPr>
          </w:p>
          <w:p w14:paraId="3B151A1A" w14:textId="77777777" w:rsidR="007C4BE7"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t>13</w:t>
            </w:r>
            <w:r w:rsidR="007C4BE7">
              <w:rPr>
                <w:rFonts w:ascii="Times New Roman" w:hAnsi="Times New Roman" w:cs="Times New Roman"/>
                <w:sz w:val="24"/>
                <w:szCs w:val="24"/>
              </w:rPr>
              <w:t xml:space="preserve">. </w:t>
            </w:r>
            <w:r w:rsidR="007C4BE7" w:rsidRPr="00F71FA5">
              <w:rPr>
                <w:rFonts w:ascii="Times New Roman" w:hAnsi="Times New Roman" w:cs="Times New Roman"/>
                <w:sz w:val="24"/>
                <w:szCs w:val="24"/>
              </w:rPr>
              <w:t>Общ коментар и предложение към критерии 3 и 4: Във връзка с липсата на единна логика на МЗм относно критериите за оценка по процедури „модернизация“, „води</w:t>
            </w:r>
            <w:proofErr w:type="gramStart"/>
            <w:r w:rsidR="007C4BE7" w:rsidRPr="00F71FA5">
              <w:rPr>
                <w:rFonts w:ascii="Times New Roman" w:hAnsi="Times New Roman" w:cs="Times New Roman"/>
                <w:sz w:val="24"/>
                <w:szCs w:val="24"/>
              </w:rPr>
              <w:t>“ и</w:t>
            </w:r>
            <w:proofErr w:type="gramEnd"/>
            <w:r w:rsidR="007C4BE7" w:rsidRPr="00F71FA5">
              <w:rPr>
                <w:rFonts w:ascii="Times New Roman" w:hAnsi="Times New Roman" w:cs="Times New Roman"/>
                <w:sz w:val="24"/>
                <w:szCs w:val="24"/>
              </w:rPr>
              <w:t xml:space="preserve"> „центрове“ да се обсъди в ТРГ-та кой подход е целесъобразен да се приложи обективно към всички КП, </w:t>
            </w:r>
            <w:r w:rsidR="007C4BE7" w:rsidRPr="00F71FA5">
              <w:rPr>
                <w:rFonts w:ascii="Times New Roman" w:hAnsi="Times New Roman" w:cs="Times New Roman"/>
                <w:sz w:val="24"/>
                <w:szCs w:val="24"/>
              </w:rPr>
              <w:lastRenderedPageBreak/>
              <w:t>но и в контекста на целите на МВУ и НПВУ (финансова стабилност и за кой период и/или спад на приходи и пак към кой период</w:t>
            </w:r>
            <w:r w:rsidR="007C4BE7">
              <w:rPr>
                <w:rFonts w:ascii="Times New Roman" w:hAnsi="Times New Roman" w:cs="Times New Roman"/>
                <w:sz w:val="24"/>
                <w:szCs w:val="24"/>
              </w:rPr>
              <w:t>.</w:t>
            </w:r>
          </w:p>
          <w:p w14:paraId="339729CB" w14:textId="77777777" w:rsidR="007C4BE7" w:rsidRDefault="007C4BE7" w:rsidP="00D6441E">
            <w:pPr>
              <w:jc w:val="both"/>
              <w:rPr>
                <w:rFonts w:ascii="Times New Roman" w:hAnsi="Times New Roman" w:cs="Times New Roman"/>
                <w:sz w:val="24"/>
                <w:szCs w:val="24"/>
              </w:rPr>
            </w:pPr>
          </w:p>
          <w:p w14:paraId="492B1C20" w14:textId="63A8F2C0" w:rsidR="00A83835" w:rsidRDefault="00A83835" w:rsidP="00D6441E">
            <w:pPr>
              <w:jc w:val="both"/>
              <w:rPr>
                <w:rFonts w:ascii="Times New Roman" w:hAnsi="Times New Roman" w:cs="Times New Roman"/>
                <w:sz w:val="24"/>
                <w:szCs w:val="24"/>
              </w:rPr>
            </w:pPr>
          </w:p>
          <w:p w14:paraId="6375913B" w14:textId="77777777" w:rsidR="009963E3" w:rsidRDefault="009963E3" w:rsidP="00D6441E">
            <w:pPr>
              <w:jc w:val="both"/>
              <w:rPr>
                <w:rFonts w:ascii="Times New Roman" w:hAnsi="Times New Roman" w:cs="Times New Roman"/>
                <w:sz w:val="24"/>
                <w:szCs w:val="24"/>
              </w:rPr>
            </w:pPr>
          </w:p>
          <w:p w14:paraId="15E2C720" w14:textId="77777777"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t>14</w:t>
            </w:r>
            <w:r w:rsidR="007C4BE7">
              <w:rPr>
                <w:rFonts w:ascii="Times New Roman" w:hAnsi="Times New Roman" w:cs="Times New Roman"/>
                <w:sz w:val="24"/>
                <w:szCs w:val="24"/>
              </w:rPr>
              <w:t xml:space="preserve">. (Критерий за подбор 3.1) </w:t>
            </w:r>
            <w:r w:rsidR="007C4BE7" w:rsidRPr="00F71FA5">
              <w:rPr>
                <w:rFonts w:ascii="Times New Roman" w:hAnsi="Times New Roman" w:cs="Times New Roman"/>
                <w:sz w:val="24"/>
                <w:szCs w:val="24"/>
              </w:rPr>
              <w:t>Няма логика и е субективно да се сравняват така и защо точно тези три различни години (може да се гледа и 2022 примерно), поради което считаме за целесъобразно и обективно да се сравняват само данните от 2020 г. спрямо 2019 г.</w:t>
            </w:r>
          </w:p>
          <w:p w14:paraId="37FDE5C0" w14:textId="77777777" w:rsidR="007C4BE7" w:rsidRDefault="007C4BE7" w:rsidP="00D6441E">
            <w:pPr>
              <w:jc w:val="both"/>
              <w:rPr>
                <w:rFonts w:ascii="Times New Roman" w:hAnsi="Times New Roman" w:cs="Times New Roman"/>
                <w:sz w:val="24"/>
                <w:szCs w:val="24"/>
              </w:rPr>
            </w:pPr>
          </w:p>
          <w:p w14:paraId="2263C966" w14:textId="77777777" w:rsidR="00A83835" w:rsidRDefault="00A83835" w:rsidP="00D6441E">
            <w:pPr>
              <w:jc w:val="both"/>
              <w:rPr>
                <w:rFonts w:ascii="Times New Roman" w:hAnsi="Times New Roman" w:cs="Times New Roman"/>
                <w:sz w:val="24"/>
                <w:szCs w:val="24"/>
              </w:rPr>
            </w:pPr>
          </w:p>
          <w:p w14:paraId="69320EF1" w14:textId="7FE9EFD1" w:rsidR="00A83835" w:rsidRDefault="00A83835" w:rsidP="00D6441E">
            <w:pPr>
              <w:jc w:val="both"/>
              <w:rPr>
                <w:rFonts w:ascii="Times New Roman" w:hAnsi="Times New Roman" w:cs="Times New Roman"/>
                <w:sz w:val="24"/>
                <w:szCs w:val="24"/>
              </w:rPr>
            </w:pPr>
          </w:p>
          <w:p w14:paraId="4CA220DB" w14:textId="02D35C30" w:rsidR="00091F76" w:rsidRDefault="00091F76" w:rsidP="00D6441E">
            <w:pPr>
              <w:jc w:val="both"/>
              <w:rPr>
                <w:rFonts w:ascii="Times New Roman" w:hAnsi="Times New Roman" w:cs="Times New Roman"/>
                <w:sz w:val="24"/>
                <w:szCs w:val="24"/>
              </w:rPr>
            </w:pPr>
          </w:p>
          <w:p w14:paraId="01843CC3" w14:textId="491BB578" w:rsidR="00091F76" w:rsidRDefault="00091F76" w:rsidP="00D6441E">
            <w:pPr>
              <w:jc w:val="both"/>
              <w:rPr>
                <w:rFonts w:ascii="Times New Roman" w:hAnsi="Times New Roman" w:cs="Times New Roman"/>
                <w:sz w:val="24"/>
                <w:szCs w:val="24"/>
              </w:rPr>
            </w:pPr>
          </w:p>
          <w:p w14:paraId="470DA902" w14:textId="77777777" w:rsidR="00091F76" w:rsidRDefault="00091F76" w:rsidP="00D6441E">
            <w:pPr>
              <w:jc w:val="both"/>
              <w:rPr>
                <w:rFonts w:ascii="Times New Roman" w:hAnsi="Times New Roman" w:cs="Times New Roman"/>
                <w:sz w:val="24"/>
                <w:szCs w:val="24"/>
              </w:rPr>
            </w:pPr>
          </w:p>
          <w:p w14:paraId="50919454" w14:textId="77777777" w:rsidR="00AF2E85" w:rsidRDefault="00AF2E85" w:rsidP="00D6441E">
            <w:pPr>
              <w:jc w:val="both"/>
              <w:rPr>
                <w:rFonts w:ascii="Times New Roman" w:hAnsi="Times New Roman" w:cs="Times New Roman"/>
                <w:sz w:val="24"/>
                <w:szCs w:val="24"/>
                <w:lang w:val="en-US"/>
              </w:rPr>
            </w:pPr>
          </w:p>
          <w:p w14:paraId="407418EE" w14:textId="0AB4AE5B"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t>15</w:t>
            </w:r>
            <w:r w:rsidR="007C4BE7">
              <w:rPr>
                <w:rFonts w:ascii="Times New Roman" w:hAnsi="Times New Roman" w:cs="Times New Roman"/>
                <w:sz w:val="24"/>
                <w:szCs w:val="24"/>
              </w:rPr>
              <w:t xml:space="preserve">. (Критерий за подбор 3.2) </w:t>
            </w:r>
            <w:r w:rsidR="007C4BE7" w:rsidRPr="00F71FA5">
              <w:rPr>
                <w:rFonts w:ascii="Times New Roman" w:hAnsi="Times New Roman" w:cs="Times New Roman"/>
                <w:sz w:val="24"/>
                <w:szCs w:val="24"/>
              </w:rPr>
              <w:t>Предложение за отпадане н</w:t>
            </w:r>
            <w:r w:rsidR="007C4BE7">
              <w:rPr>
                <w:rFonts w:ascii="Times New Roman" w:hAnsi="Times New Roman" w:cs="Times New Roman"/>
                <w:sz w:val="24"/>
                <w:szCs w:val="24"/>
              </w:rPr>
              <w:t>а подкритерия- Виж аргумента по-</w:t>
            </w:r>
            <w:r w:rsidR="007C4BE7" w:rsidRPr="00F71FA5">
              <w:rPr>
                <w:rFonts w:ascii="Times New Roman" w:hAnsi="Times New Roman" w:cs="Times New Roman"/>
                <w:sz w:val="24"/>
                <w:szCs w:val="24"/>
              </w:rPr>
              <w:t>горе по критерий 3.</w:t>
            </w:r>
          </w:p>
          <w:p w14:paraId="40ED3316" w14:textId="77777777" w:rsidR="007C4BE7" w:rsidRDefault="007C4BE7" w:rsidP="00D6441E">
            <w:pPr>
              <w:jc w:val="both"/>
              <w:rPr>
                <w:rFonts w:ascii="Times New Roman" w:hAnsi="Times New Roman" w:cs="Times New Roman"/>
                <w:sz w:val="24"/>
                <w:szCs w:val="24"/>
              </w:rPr>
            </w:pPr>
          </w:p>
          <w:p w14:paraId="66CD978D" w14:textId="77777777"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t>16</w:t>
            </w:r>
            <w:r w:rsidR="007C4BE7">
              <w:rPr>
                <w:rFonts w:ascii="Times New Roman" w:hAnsi="Times New Roman" w:cs="Times New Roman"/>
                <w:sz w:val="24"/>
                <w:szCs w:val="24"/>
              </w:rPr>
              <w:t>.</w:t>
            </w:r>
            <w:r w:rsidR="007C4BE7" w:rsidRPr="00F71FA5">
              <w:rPr>
                <w:rFonts w:ascii="Times New Roman" w:hAnsi="Times New Roman" w:cs="Times New Roman"/>
                <w:sz w:val="24"/>
                <w:szCs w:val="24"/>
              </w:rPr>
              <w:t xml:space="preserve"> </w:t>
            </w:r>
            <w:r w:rsidR="007C4BE7">
              <w:rPr>
                <w:rFonts w:ascii="Times New Roman" w:hAnsi="Times New Roman" w:cs="Times New Roman"/>
                <w:sz w:val="24"/>
                <w:szCs w:val="24"/>
              </w:rPr>
              <w:t xml:space="preserve">(Критерий за подбор 4.1) </w:t>
            </w:r>
            <w:r w:rsidR="007C4BE7" w:rsidRPr="00F71FA5">
              <w:rPr>
                <w:rFonts w:ascii="Times New Roman" w:hAnsi="Times New Roman" w:cs="Times New Roman"/>
                <w:sz w:val="24"/>
                <w:szCs w:val="24"/>
              </w:rPr>
              <w:t xml:space="preserve">Няма логика да се сравняват така три доста различни години с различни нива на инфлация (за справка вижте данните на НСИ), пряко </w:t>
            </w:r>
            <w:proofErr w:type="spellStart"/>
            <w:r w:rsidR="007C4BE7" w:rsidRPr="00F71FA5">
              <w:rPr>
                <w:rFonts w:ascii="Times New Roman" w:hAnsi="Times New Roman" w:cs="Times New Roman"/>
                <w:sz w:val="24"/>
                <w:szCs w:val="24"/>
              </w:rPr>
              <w:t>резултираща</w:t>
            </w:r>
            <w:proofErr w:type="spellEnd"/>
            <w:r w:rsidR="007C4BE7" w:rsidRPr="00F71FA5">
              <w:rPr>
                <w:rFonts w:ascii="Times New Roman" w:hAnsi="Times New Roman" w:cs="Times New Roman"/>
                <w:sz w:val="24"/>
                <w:szCs w:val="24"/>
              </w:rPr>
              <w:t xml:space="preserve"> в размера на приходите от продажби, поради което считаме за целесъобразно и обективно да се сравняват само данните от 2020 г. спрямо 2019 г.</w:t>
            </w:r>
          </w:p>
          <w:p w14:paraId="783BDDC7" w14:textId="67219AE9" w:rsidR="007C4BE7" w:rsidRDefault="007C4BE7" w:rsidP="00D6441E">
            <w:pPr>
              <w:jc w:val="both"/>
              <w:rPr>
                <w:rFonts w:ascii="Times New Roman" w:hAnsi="Times New Roman" w:cs="Times New Roman"/>
                <w:sz w:val="24"/>
                <w:szCs w:val="24"/>
              </w:rPr>
            </w:pPr>
          </w:p>
          <w:p w14:paraId="0F40C7F2" w14:textId="43434696" w:rsidR="00091F76" w:rsidRDefault="00091F76" w:rsidP="00D6441E">
            <w:pPr>
              <w:jc w:val="both"/>
              <w:rPr>
                <w:rFonts w:ascii="Times New Roman" w:hAnsi="Times New Roman" w:cs="Times New Roman"/>
                <w:sz w:val="24"/>
                <w:szCs w:val="24"/>
              </w:rPr>
            </w:pPr>
          </w:p>
          <w:p w14:paraId="06F7C0C3" w14:textId="6BA82BF3" w:rsidR="00091F76" w:rsidRDefault="00091F76" w:rsidP="00D6441E">
            <w:pPr>
              <w:jc w:val="both"/>
              <w:rPr>
                <w:rFonts w:ascii="Times New Roman" w:hAnsi="Times New Roman" w:cs="Times New Roman"/>
                <w:sz w:val="24"/>
                <w:szCs w:val="24"/>
              </w:rPr>
            </w:pPr>
          </w:p>
          <w:p w14:paraId="2DAAE7B0" w14:textId="77777777" w:rsidR="009852FD" w:rsidRDefault="009852FD" w:rsidP="00D6441E">
            <w:pPr>
              <w:jc w:val="both"/>
              <w:rPr>
                <w:rFonts w:ascii="Times New Roman" w:hAnsi="Times New Roman" w:cs="Times New Roman"/>
                <w:sz w:val="24"/>
                <w:szCs w:val="24"/>
              </w:rPr>
            </w:pPr>
          </w:p>
          <w:p w14:paraId="2BB8082A" w14:textId="77777777"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lastRenderedPageBreak/>
              <w:t>17</w:t>
            </w:r>
            <w:r w:rsidR="007C4BE7">
              <w:rPr>
                <w:rFonts w:ascii="Times New Roman" w:hAnsi="Times New Roman" w:cs="Times New Roman"/>
                <w:sz w:val="24"/>
                <w:szCs w:val="24"/>
              </w:rPr>
              <w:t xml:space="preserve">. (Критерий за подбор 4.2) </w:t>
            </w:r>
            <w:r w:rsidR="007C4BE7" w:rsidRPr="00F71FA5">
              <w:rPr>
                <w:rFonts w:ascii="Times New Roman" w:hAnsi="Times New Roman" w:cs="Times New Roman"/>
                <w:sz w:val="24"/>
                <w:szCs w:val="24"/>
              </w:rPr>
              <w:t>Предложение за отпадане н</w:t>
            </w:r>
            <w:r w:rsidR="007C4BE7">
              <w:rPr>
                <w:rFonts w:ascii="Times New Roman" w:hAnsi="Times New Roman" w:cs="Times New Roman"/>
                <w:sz w:val="24"/>
                <w:szCs w:val="24"/>
              </w:rPr>
              <w:t>а подкритерия- Виж аргумента по-</w:t>
            </w:r>
            <w:r w:rsidR="007C4BE7" w:rsidRPr="00F71FA5">
              <w:rPr>
                <w:rFonts w:ascii="Times New Roman" w:hAnsi="Times New Roman" w:cs="Times New Roman"/>
                <w:sz w:val="24"/>
                <w:szCs w:val="24"/>
              </w:rPr>
              <w:t>горе по критерий 4.</w:t>
            </w:r>
          </w:p>
          <w:p w14:paraId="4E1E0A40" w14:textId="77777777" w:rsidR="007C4BE7" w:rsidRDefault="007C4BE7" w:rsidP="00D6441E">
            <w:pPr>
              <w:jc w:val="both"/>
              <w:rPr>
                <w:rFonts w:ascii="Times New Roman" w:hAnsi="Times New Roman" w:cs="Times New Roman"/>
                <w:sz w:val="24"/>
                <w:szCs w:val="24"/>
              </w:rPr>
            </w:pPr>
          </w:p>
          <w:p w14:paraId="717C0EAA" w14:textId="77777777" w:rsidR="007C4BE7" w:rsidRPr="00F71FA5" w:rsidRDefault="00590E4C" w:rsidP="00D6441E">
            <w:pPr>
              <w:jc w:val="both"/>
              <w:rPr>
                <w:rFonts w:ascii="Times New Roman" w:hAnsi="Times New Roman" w:cs="Times New Roman"/>
                <w:sz w:val="24"/>
                <w:szCs w:val="24"/>
              </w:rPr>
            </w:pPr>
            <w:r>
              <w:rPr>
                <w:rFonts w:ascii="Times New Roman" w:hAnsi="Times New Roman" w:cs="Times New Roman"/>
                <w:sz w:val="24"/>
                <w:szCs w:val="24"/>
                <w:lang w:val="en-US"/>
              </w:rPr>
              <w:t>18</w:t>
            </w:r>
            <w:r w:rsidR="007C4BE7">
              <w:rPr>
                <w:rFonts w:ascii="Times New Roman" w:hAnsi="Times New Roman" w:cs="Times New Roman"/>
                <w:sz w:val="24"/>
                <w:szCs w:val="24"/>
              </w:rPr>
              <w:t>. (</w:t>
            </w:r>
            <w:r w:rsidR="007C4BE7" w:rsidRPr="00F71FA5">
              <w:rPr>
                <w:rFonts w:ascii="Times New Roman" w:hAnsi="Times New Roman" w:cs="Times New Roman"/>
                <w:sz w:val="24"/>
                <w:szCs w:val="24"/>
              </w:rPr>
              <w:t>Критерий за подбор № 5</w:t>
            </w:r>
            <w:r w:rsidR="007C4BE7">
              <w:rPr>
                <w:rFonts w:ascii="Times New Roman" w:hAnsi="Times New Roman" w:cs="Times New Roman"/>
                <w:sz w:val="24"/>
                <w:szCs w:val="24"/>
              </w:rPr>
              <w:t xml:space="preserve">) </w:t>
            </w:r>
            <w:r w:rsidR="007C4BE7" w:rsidRPr="00F71FA5">
              <w:rPr>
                <w:rFonts w:ascii="Times New Roman" w:hAnsi="Times New Roman" w:cs="Times New Roman"/>
                <w:sz w:val="24"/>
                <w:szCs w:val="24"/>
              </w:rPr>
              <w:t>Предложение: Прилагането на критерия и неговата тежест да се уеднаквят с аналогичния критерий по процедурата „модернизация“ по следния начин: „Кандидатът има регистрация като земеделски стопанин за последните четири стопански години (2019/2020, 2020/2021, 2021/2022, 2022/2023)“</w:t>
            </w:r>
          </w:p>
          <w:p w14:paraId="3F4B92A8" w14:textId="77777777" w:rsidR="007C4BE7" w:rsidRDefault="007C4BE7" w:rsidP="00D6441E">
            <w:pPr>
              <w:jc w:val="both"/>
              <w:rPr>
                <w:rFonts w:ascii="Times New Roman" w:hAnsi="Times New Roman" w:cs="Times New Roman"/>
                <w:sz w:val="24"/>
                <w:szCs w:val="24"/>
              </w:rPr>
            </w:pPr>
          </w:p>
          <w:p w14:paraId="51461D75" w14:textId="3E694048" w:rsidR="007C4BE7" w:rsidRDefault="007C4BE7" w:rsidP="00D6441E">
            <w:pPr>
              <w:jc w:val="both"/>
              <w:rPr>
                <w:rFonts w:ascii="Times New Roman" w:hAnsi="Times New Roman" w:cs="Times New Roman"/>
                <w:sz w:val="24"/>
                <w:szCs w:val="24"/>
              </w:rPr>
            </w:pPr>
            <w:r>
              <w:rPr>
                <w:rFonts w:ascii="Times New Roman" w:hAnsi="Times New Roman" w:cs="Times New Roman"/>
                <w:sz w:val="24"/>
                <w:szCs w:val="24"/>
              </w:rPr>
              <w:t>1</w:t>
            </w:r>
            <w:r w:rsidR="00590E4C">
              <w:rPr>
                <w:rFonts w:ascii="Times New Roman" w:hAnsi="Times New Roman" w:cs="Times New Roman"/>
                <w:sz w:val="24"/>
                <w:szCs w:val="24"/>
                <w:lang w:val="en-US"/>
              </w:rPr>
              <w:t>9</w:t>
            </w:r>
            <w:r>
              <w:rPr>
                <w:rFonts w:ascii="Times New Roman" w:hAnsi="Times New Roman" w:cs="Times New Roman"/>
                <w:sz w:val="24"/>
                <w:szCs w:val="24"/>
              </w:rPr>
              <w:t>. (</w:t>
            </w:r>
            <w:r w:rsidRPr="00F71FA5">
              <w:rPr>
                <w:rFonts w:ascii="Times New Roman" w:hAnsi="Times New Roman" w:cs="Times New Roman"/>
                <w:sz w:val="24"/>
                <w:szCs w:val="24"/>
              </w:rPr>
              <w:t>Критерий за подбор № 6</w:t>
            </w:r>
            <w:r>
              <w:rPr>
                <w:rFonts w:ascii="Times New Roman" w:hAnsi="Times New Roman" w:cs="Times New Roman"/>
                <w:sz w:val="24"/>
                <w:szCs w:val="24"/>
              </w:rPr>
              <w:t xml:space="preserve">) </w:t>
            </w:r>
            <w:r w:rsidRPr="00F71FA5">
              <w:rPr>
                <w:rFonts w:ascii="Times New Roman" w:hAnsi="Times New Roman" w:cs="Times New Roman"/>
                <w:sz w:val="24"/>
                <w:szCs w:val="24"/>
              </w:rPr>
              <w:t>Предложение: Преразгледайте скалата в контекста на налагащото се и неизбежно бързо оценяване и договориране с КП, чийто краен срок за 3-те процедури на „Фонда“ е 30 септември 2023 г.!</w:t>
            </w:r>
          </w:p>
          <w:p w14:paraId="66D3D83B" w14:textId="3B13B386" w:rsidR="009963E3" w:rsidRDefault="009963E3" w:rsidP="00D6441E">
            <w:pPr>
              <w:jc w:val="both"/>
              <w:rPr>
                <w:rFonts w:ascii="Times New Roman" w:hAnsi="Times New Roman" w:cs="Times New Roman"/>
                <w:sz w:val="24"/>
                <w:szCs w:val="24"/>
              </w:rPr>
            </w:pPr>
          </w:p>
          <w:p w14:paraId="7DDAEAA7" w14:textId="77777777" w:rsidR="009852FD" w:rsidRDefault="009852FD" w:rsidP="00D6441E">
            <w:pPr>
              <w:jc w:val="both"/>
              <w:rPr>
                <w:rFonts w:ascii="Times New Roman" w:hAnsi="Times New Roman" w:cs="Times New Roman"/>
                <w:sz w:val="24"/>
                <w:szCs w:val="24"/>
              </w:rPr>
            </w:pPr>
          </w:p>
          <w:p w14:paraId="1AE165C2" w14:textId="19067B6F" w:rsidR="009963E3" w:rsidRDefault="009963E3" w:rsidP="009963E3">
            <w:pPr>
              <w:jc w:val="both"/>
              <w:rPr>
                <w:rFonts w:ascii="Times New Roman" w:hAnsi="Times New Roman" w:cs="Times New Roman"/>
                <w:sz w:val="24"/>
                <w:szCs w:val="24"/>
              </w:rPr>
            </w:pPr>
            <w:r>
              <w:rPr>
                <w:rFonts w:ascii="Times New Roman" w:hAnsi="Times New Roman" w:cs="Times New Roman"/>
                <w:sz w:val="24"/>
                <w:szCs w:val="24"/>
              </w:rPr>
              <w:t xml:space="preserve">20. </w:t>
            </w:r>
            <w:r w:rsidRPr="009963E3">
              <w:rPr>
                <w:rFonts w:ascii="Times New Roman" w:hAnsi="Times New Roman" w:cs="Times New Roman"/>
                <w:sz w:val="24"/>
                <w:szCs w:val="24"/>
              </w:rPr>
              <w:t>Предложение за нов критерий - виж аргументите в I, т.13: Финансовото състояние на</w:t>
            </w:r>
            <w:r>
              <w:rPr>
                <w:rFonts w:ascii="Times New Roman" w:hAnsi="Times New Roman" w:cs="Times New Roman"/>
                <w:sz w:val="24"/>
                <w:szCs w:val="24"/>
              </w:rPr>
              <w:t xml:space="preserve"> </w:t>
            </w:r>
            <w:r w:rsidRPr="009963E3">
              <w:rPr>
                <w:rFonts w:ascii="Times New Roman" w:hAnsi="Times New Roman" w:cs="Times New Roman"/>
                <w:sz w:val="24"/>
                <w:szCs w:val="24"/>
              </w:rPr>
              <w:t xml:space="preserve">кандидата обезпечава </w:t>
            </w:r>
            <w:r>
              <w:rPr>
                <w:rFonts w:ascii="Times New Roman" w:hAnsi="Times New Roman" w:cs="Times New Roman"/>
                <w:sz w:val="24"/>
                <w:szCs w:val="24"/>
              </w:rPr>
              <w:t xml:space="preserve"> </w:t>
            </w:r>
            <w:r w:rsidRPr="009963E3">
              <w:rPr>
                <w:rFonts w:ascii="Times New Roman" w:hAnsi="Times New Roman" w:cs="Times New Roman"/>
                <w:sz w:val="24"/>
                <w:szCs w:val="24"/>
              </w:rPr>
              <w:t>реализирането на инвестициите по ПИИ</w:t>
            </w:r>
            <w:r>
              <w:rPr>
                <w:rFonts w:ascii="Times New Roman" w:hAnsi="Times New Roman" w:cs="Times New Roman"/>
                <w:sz w:val="24"/>
                <w:szCs w:val="24"/>
              </w:rPr>
              <w:t xml:space="preserve">. </w:t>
            </w:r>
            <w:r w:rsidRPr="009963E3">
              <w:rPr>
                <w:rFonts w:ascii="Times New Roman" w:hAnsi="Times New Roman" w:cs="Times New Roman"/>
                <w:sz w:val="24"/>
                <w:szCs w:val="24"/>
              </w:rPr>
              <w:t>Предложение: Да се унифицира тежестта на критерия (15 т. максимум), скалата (като точки и интервали) и годините, които ще се вземат по този критерий в трите процедури „модернизация“, „води“ и „центрове“</w:t>
            </w:r>
          </w:p>
          <w:p w14:paraId="28BA1C2E" w14:textId="06D7D5CC" w:rsidR="009963E3" w:rsidRDefault="009963E3" w:rsidP="009963E3">
            <w:pPr>
              <w:jc w:val="both"/>
              <w:rPr>
                <w:rFonts w:ascii="Times New Roman" w:hAnsi="Times New Roman" w:cs="Times New Roman"/>
                <w:sz w:val="24"/>
                <w:szCs w:val="24"/>
              </w:rPr>
            </w:pPr>
          </w:p>
          <w:p w14:paraId="2131B8B8" w14:textId="6641C783" w:rsidR="009963E3" w:rsidRDefault="009963E3" w:rsidP="009963E3">
            <w:pPr>
              <w:jc w:val="both"/>
              <w:rPr>
                <w:rFonts w:ascii="Times New Roman" w:hAnsi="Times New Roman" w:cs="Times New Roman"/>
                <w:sz w:val="24"/>
                <w:szCs w:val="24"/>
              </w:rPr>
            </w:pPr>
            <w:r>
              <w:rPr>
                <w:rFonts w:ascii="Times New Roman" w:hAnsi="Times New Roman" w:cs="Times New Roman"/>
                <w:sz w:val="24"/>
                <w:szCs w:val="24"/>
              </w:rPr>
              <w:t xml:space="preserve">21. </w:t>
            </w:r>
            <w:r w:rsidRPr="009963E3">
              <w:rPr>
                <w:rFonts w:ascii="Times New Roman" w:hAnsi="Times New Roman" w:cs="Times New Roman"/>
                <w:sz w:val="24"/>
                <w:szCs w:val="24"/>
              </w:rPr>
              <w:t>Предложение за нов критерий - виж аргументите в I, т.13: Опит на кандидата в изпълнението на инвестиционни проекти</w:t>
            </w:r>
            <w:r>
              <w:rPr>
                <w:rFonts w:ascii="Times New Roman" w:hAnsi="Times New Roman" w:cs="Times New Roman"/>
                <w:sz w:val="24"/>
                <w:szCs w:val="24"/>
              </w:rPr>
              <w:t xml:space="preserve">. </w:t>
            </w:r>
            <w:r w:rsidRPr="009963E3">
              <w:rPr>
                <w:rFonts w:ascii="Times New Roman" w:hAnsi="Times New Roman" w:cs="Times New Roman"/>
                <w:sz w:val="24"/>
                <w:szCs w:val="24"/>
              </w:rPr>
              <w:t>Кандидатът има доказан опит в реализацията на инвестиционни проекти, финансирани по ПРСР 2007-2013, ПРСР 2014-2020 и държавни инвестиционни схеми на ДФЗ</w:t>
            </w:r>
          </w:p>
          <w:p w14:paraId="7697E240" w14:textId="1BF5961B" w:rsidR="009963E3" w:rsidRDefault="009963E3" w:rsidP="00D6441E">
            <w:pPr>
              <w:jc w:val="both"/>
              <w:rPr>
                <w:rFonts w:ascii="Times New Roman" w:hAnsi="Times New Roman" w:cs="Times New Roman"/>
                <w:sz w:val="24"/>
                <w:szCs w:val="24"/>
              </w:rPr>
            </w:pPr>
          </w:p>
          <w:p w14:paraId="09E4F6F6" w14:textId="1B753BFA" w:rsidR="007C4BE7" w:rsidRPr="009963E3" w:rsidRDefault="009963E3" w:rsidP="009963E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22. </w:t>
            </w:r>
            <w:r w:rsidRPr="009963E3">
              <w:rPr>
                <w:rFonts w:ascii="Times New Roman" w:hAnsi="Times New Roman" w:cs="Times New Roman"/>
                <w:sz w:val="24"/>
                <w:szCs w:val="24"/>
              </w:rPr>
              <w:t>Предложение за нов критерий - виж аргументите в I, т.13: ПИИ с по-високо ниво на проектна готовност</w:t>
            </w:r>
            <w:r>
              <w:rPr>
                <w:rFonts w:ascii="Times New Roman" w:hAnsi="Times New Roman" w:cs="Times New Roman"/>
                <w:sz w:val="24"/>
                <w:szCs w:val="24"/>
              </w:rPr>
              <w:t>. З</w:t>
            </w:r>
            <w:r w:rsidRPr="009963E3">
              <w:rPr>
                <w:rFonts w:ascii="Times New Roman" w:hAnsi="Times New Roman" w:cs="Times New Roman"/>
                <w:sz w:val="24"/>
                <w:szCs w:val="24"/>
              </w:rPr>
              <w:t>а ПИИ са представени всички изискуеми документи, издадени от компетентните органи по околна среда по реда на ЗООС, ЗБР и ЗВ, както и разрешение за строеж/разрешение за поставяне (когато е приложимо за съответното ПИИ). Важно: условието се счита за изпълнено при предоставяне на всички изискуеми, съгласно инвестицията документи.</w:t>
            </w:r>
          </w:p>
        </w:tc>
        <w:tc>
          <w:tcPr>
            <w:tcW w:w="1789" w:type="pct"/>
          </w:tcPr>
          <w:p w14:paraId="2FE2EC99" w14:textId="77777777" w:rsidR="001A712E" w:rsidRPr="002552B0" w:rsidRDefault="001A712E" w:rsidP="007C4BE7">
            <w:pPr>
              <w:jc w:val="both"/>
              <w:rPr>
                <w:rFonts w:ascii="Times New Roman" w:hAnsi="Times New Roman"/>
                <w:color w:val="000000" w:themeColor="text1"/>
                <w:sz w:val="24"/>
                <w:szCs w:val="24"/>
              </w:rPr>
            </w:pPr>
          </w:p>
          <w:p w14:paraId="2F9B6A06" w14:textId="71471DD1" w:rsidR="001A712E" w:rsidRPr="00CF75DB" w:rsidRDefault="00553995" w:rsidP="007C4BE7">
            <w:pPr>
              <w:jc w:val="both"/>
              <w:rPr>
                <w:rFonts w:ascii="Times New Roman" w:hAnsi="Times New Roman"/>
                <w:color w:val="000000" w:themeColor="text1"/>
                <w:sz w:val="24"/>
                <w:szCs w:val="24"/>
              </w:rPr>
            </w:pPr>
            <w:r w:rsidRPr="002552B0">
              <w:rPr>
                <w:rFonts w:ascii="Times New Roman" w:hAnsi="Times New Roman"/>
                <w:color w:val="000000" w:themeColor="text1"/>
                <w:sz w:val="24"/>
                <w:szCs w:val="24"/>
                <w:lang w:val="en-US"/>
              </w:rPr>
              <w:t xml:space="preserve">1. </w:t>
            </w:r>
            <w:r w:rsidR="00CF75DB">
              <w:rPr>
                <w:rFonts w:ascii="Times New Roman" w:hAnsi="Times New Roman"/>
                <w:color w:val="000000" w:themeColor="text1"/>
                <w:sz w:val="24"/>
                <w:szCs w:val="24"/>
              </w:rPr>
              <w:t>Приема се. Текстът в раздела е прецизиран.</w:t>
            </w:r>
          </w:p>
          <w:p w14:paraId="783F23BF" w14:textId="77777777" w:rsidR="001A712E" w:rsidRPr="002552B0" w:rsidRDefault="001A712E" w:rsidP="007C4BE7">
            <w:pPr>
              <w:jc w:val="both"/>
              <w:rPr>
                <w:rFonts w:ascii="Times New Roman" w:hAnsi="Times New Roman"/>
                <w:color w:val="000000" w:themeColor="text1"/>
                <w:sz w:val="24"/>
                <w:szCs w:val="24"/>
              </w:rPr>
            </w:pPr>
          </w:p>
          <w:p w14:paraId="294B3FBD" w14:textId="77777777" w:rsidR="001A712E" w:rsidRPr="002552B0" w:rsidRDefault="001A712E" w:rsidP="007C4BE7">
            <w:pPr>
              <w:jc w:val="both"/>
              <w:rPr>
                <w:rFonts w:ascii="Times New Roman" w:hAnsi="Times New Roman"/>
                <w:color w:val="000000" w:themeColor="text1"/>
                <w:sz w:val="24"/>
                <w:szCs w:val="24"/>
              </w:rPr>
            </w:pPr>
          </w:p>
          <w:p w14:paraId="46D8F81F" w14:textId="77777777" w:rsidR="001A712E" w:rsidRPr="002552B0" w:rsidRDefault="001A712E" w:rsidP="007C4BE7">
            <w:pPr>
              <w:jc w:val="both"/>
              <w:rPr>
                <w:rFonts w:ascii="Times New Roman" w:hAnsi="Times New Roman"/>
                <w:color w:val="000000" w:themeColor="text1"/>
                <w:sz w:val="24"/>
                <w:szCs w:val="24"/>
              </w:rPr>
            </w:pPr>
          </w:p>
          <w:p w14:paraId="0CB39B86" w14:textId="77777777" w:rsidR="001A712E" w:rsidRPr="002552B0" w:rsidRDefault="001A712E" w:rsidP="007C4BE7">
            <w:pPr>
              <w:jc w:val="both"/>
              <w:rPr>
                <w:rFonts w:ascii="Times New Roman" w:hAnsi="Times New Roman"/>
                <w:color w:val="000000" w:themeColor="text1"/>
                <w:sz w:val="24"/>
                <w:szCs w:val="24"/>
              </w:rPr>
            </w:pPr>
          </w:p>
          <w:p w14:paraId="61622A7C" w14:textId="77777777" w:rsidR="001A712E" w:rsidRPr="002552B0" w:rsidRDefault="001A712E" w:rsidP="007C4BE7">
            <w:pPr>
              <w:jc w:val="both"/>
              <w:rPr>
                <w:rFonts w:ascii="Times New Roman" w:hAnsi="Times New Roman"/>
                <w:color w:val="000000" w:themeColor="text1"/>
                <w:sz w:val="24"/>
                <w:szCs w:val="24"/>
              </w:rPr>
            </w:pPr>
          </w:p>
          <w:p w14:paraId="71D8F8B3" w14:textId="77777777" w:rsidR="00952E2E" w:rsidRPr="002552B0" w:rsidRDefault="00952E2E" w:rsidP="00952E2E">
            <w:pPr>
              <w:ind w:left="-70" w:firstLine="61"/>
              <w:jc w:val="both"/>
              <w:rPr>
                <w:rFonts w:ascii="Times New Roman" w:hAnsi="Times New Roman"/>
                <w:bCs/>
                <w:iCs/>
                <w:color w:val="000000" w:themeColor="text1"/>
                <w:sz w:val="24"/>
                <w:szCs w:val="24"/>
              </w:rPr>
            </w:pPr>
          </w:p>
          <w:p w14:paraId="2BC9DE32" w14:textId="77777777" w:rsidR="00952E2E" w:rsidRPr="002552B0" w:rsidRDefault="00952E2E" w:rsidP="00952E2E">
            <w:pPr>
              <w:jc w:val="both"/>
              <w:rPr>
                <w:rFonts w:ascii="Times New Roman" w:hAnsi="Times New Roman"/>
                <w:bCs/>
                <w:iCs/>
                <w:color w:val="000000" w:themeColor="text1"/>
                <w:sz w:val="24"/>
                <w:szCs w:val="24"/>
              </w:rPr>
            </w:pPr>
          </w:p>
          <w:p w14:paraId="7A5DDEAE" w14:textId="77777777" w:rsidR="00952E2E" w:rsidRPr="002552B0" w:rsidRDefault="00952E2E" w:rsidP="00952E2E">
            <w:pPr>
              <w:jc w:val="both"/>
              <w:rPr>
                <w:rFonts w:ascii="Times New Roman" w:hAnsi="Times New Roman"/>
                <w:bCs/>
                <w:iCs/>
                <w:color w:val="000000" w:themeColor="text1"/>
                <w:sz w:val="24"/>
                <w:szCs w:val="24"/>
              </w:rPr>
            </w:pPr>
          </w:p>
          <w:p w14:paraId="7E34B417" w14:textId="77777777" w:rsidR="00952E2E" w:rsidRPr="002552B0" w:rsidRDefault="00952E2E" w:rsidP="00952E2E">
            <w:pPr>
              <w:jc w:val="both"/>
              <w:rPr>
                <w:rFonts w:ascii="Times New Roman" w:hAnsi="Times New Roman"/>
                <w:bCs/>
                <w:iCs/>
                <w:color w:val="000000" w:themeColor="text1"/>
                <w:sz w:val="24"/>
                <w:szCs w:val="24"/>
              </w:rPr>
            </w:pPr>
          </w:p>
          <w:p w14:paraId="46EDD25D" w14:textId="77777777" w:rsidR="00952E2E" w:rsidRPr="002552B0" w:rsidRDefault="00952E2E" w:rsidP="00952E2E">
            <w:pPr>
              <w:jc w:val="both"/>
              <w:rPr>
                <w:rFonts w:ascii="Times New Roman" w:hAnsi="Times New Roman"/>
                <w:bCs/>
                <w:iCs/>
                <w:color w:val="000000" w:themeColor="text1"/>
                <w:sz w:val="24"/>
                <w:szCs w:val="24"/>
              </w:rPr>
            </w:pPr>
          </w:p>
          <w:p w14:paraId="2CAC04F1" w14:textId="77777777" w:rsidR="00952E2E" w:rsidRPr="002552B0" w:rsidRDefault="00952E2E" w:rsidP="00952E2E">
            <w:pPr>
              <w:jc w:val="both"/>
              <w:rPr>
                <w:rFonts w:ascii="Times New Roman" w:hAnsi="Times New Roman"/>
                <w:bCs/>
                <w:iCs/>
                <w:color w:val="000000" w:themeColor="text1"/>
                <w:sz w:val="24"/>
                <w:szCs w:val="24"/>
              </w:rPr>
            </w:pPr>
          </w:p>
          <w:p w14:paraId="5E464C25" w14:textId="77777777" w:rsidR="00952E2E" w:rsidRPr="002552B0" w:rsidRDefault="00952E2E" w:rsidP="00952E2E">
            <w:pPr>
              <w:jc w:val="both"/>
              <w:rPr>
                <w:rFonts w:ascii="Times New Roman" w:hAnsi="Times New Roman"/>
                <w:bCs/>
                <w:iCs/>
                <w:color w:val="000000" w:themeColor="text1"/>
                <w:sz w:val="24"/>
                <w:szCs w:val="24"/>
              </w:rPr>
            </w:pPr>
          </w:p>
          <w:p w14:paraId="49E402EE" w14:textId="77777777" w:rsidR="00952E2E" w:rsidRPr="002552B0" w:rsidRDefault="00952E2E" w:rsidP="00952E2E">
            <w:pPr>
              <w:jc w:val="both"/>
              <w:rPr>
                <w:rFonts w:ascii="Times New Roman" w:hAnsi="Times New Roman"/>
                <w:bCs/>
                <w:iCs/>
                <w:color w:val="000000" w:themeColor="text1"/>
                <w:sz w:val="24"/>
                <w:szCs w:val="24"/>
              </w:rPr>
            </w:pPr>
          </w:p>
          <w:p w14:paraId="4B5135FC" w14:textId="77777777" w:rsidR="00952E2E" w:rsidRPr="002552B0" w:rsidRDefault="00952E2E" w:rsidP="00952E2E">
            <w:pPr>
              <w:jc w:val="both"/>
              <w:rPr>
                <w:rFonts w:ascii="Times New Roman" w:hAnsi="Times New Roman"/>
                <w:bCs/>
                <w:iCs/>
                <w:color w:val="000000" w:themeColor="text1"/>
                <w:sz w:val="24"/>
                <w:szCs w:val="24"/>
              </w:rPr>
            </w:pPr>
          </w:p>
          <w:p w14:paraId="0590D001" w14:textId="77777777" w:rsidR="00952E2E" w:rsidRPr="002552B0" w:rsidRDefault="00952E2E" w:rsidP="00952E2E">
            <w:pPr>
              <w:jc w:val="both"/>
              <w:rPr>
                <w:rFonts w:ascii="Times New Roman" w:hAnsi="Times New Roman"/>
                <w:bCs/>
                <w:iCs/>
                <w:color w:val="000000" w:themeColor="text1"/>
                <w:sz w:val="24"/>
                <w:szCs w:val="24"/>
              </w:rPr>
            </w:pPr>
          </w:p>
          <w:p w14:paraId="1F886678" w14:textId="77777777" w:rsidR="00952E2E" w:rsidRPr="002552B0" w:rsidRDefault="00952E2E" w:rsidP="00952E2E">
            <w:pPr>
              <w:jc w:val="both"/>
              <w:rPr>
                <w:rFonts w:ascii="Times New Roman" w:hAnsi="Times New Roman"/>
                <w:bCs/>
                <w:iCs/>
                <w:color w:val="000000" w:themeColor="text1"/>
                <w:sz w:val="24"/>
                <w:szCs w:val="24"/>
              </w:rPr>
            </w:pPr>
          </w:p>
          <w:p w14:paraId="4ECFD499" w14:textId="77777777" w:rsidR="00952E2E" w:rsidRPr="002552B0" w:rsidRDefault="00952E2E" w:rsidP="00952E2E">
            <w:pPr>
              <w:jc w:val="both"/>
              <w:rPr>
                <w:rFonts w:ascii="Times New Roman" w:hAnsi="Times New Roman"/>
                <w:bCs/>
                <w:iCs/>
                <w:color w:val="000000" w:themeColor="text1"/>
                <w:sz w:val="24"/>
                <w:szCs w:val="24"/>
              </w:rPr>
            </w:pPr>
          </w:p>
          <w:p w14:paraId="161BC49B" w14:textId="77777777" w:rsidR="00952E2E" w:rsidRPr="002552B0" w:rsidRDefault="00952E2E" w:rsidP="00952E2E">
            <w:pPr>
              <w:jc w:val="both"/>
              <w:rPr>
                <w:rFonts w:ascii="Times New Roman" w:hAnsi="Times New Roman"/>
                <w:bCs/>
                <w:iCs/>
                <w:color w:val="000000" w:themeColor="text1"/>
                <w:sz w:val="24"/>
                <w:szCs w:val="24"/>
              </w:rPr>
            </w:pPr>
          </w:p>
          <w:p w14:paraId="42522BAD" w14:textId="77777777" w:rsidR="00952E2E" w:rsidRPr="002552B0" w:rsidRDefault="00952E2E" w:rsidP="00952E2E">
            <w:pPr>
              <w:jc w:val="both"/>
              <w:rPr>
                <w:rFonts w:ascii="Times New Roman" w:hAnsi="Times New Roman"/>
                <w:bCs/>
                <w:iCs/>
                <w:color w:val="000000" w:themeColor="text1"/>
                <w:sz w:val="24"/>
                <w:szCs w:val="24"/>
              </w:rPr>
            </w:pPr>
          </w:p>
          <w:p w14:paraId="65625C9E" w14:textId="77777777" w:rsidR="00952E2E" w:rsidRPr="002552B0" w:rsidRDefault="00952E2E" w:rsidP="00952E2E">
            <w:pPr>
              <w:jc w:val="both"/>
              <w:rPr>
                <w:rFonts w:ascii="Times New Roman" w:hAnsi="Times New Roman"/>
                <w:bCs/>
                <w:iCs/>
                <w:color w:val="000000" w:themeColor="text1"/>
                <w:sz w:val="24"/>
                <w:szCs w:val="24"/>
              </w:rPr>
            </w:pPr>
          </w:p>
          <w:p w14:paraId="09881243" w14:textId="77777777" w:rsidR="00952E2E" w:rsidRPr="002552B0" w:rsidRDefault="00952E2E" w:rsidP="00952E2E">
            <w:pPr>
              <w:jc w:val="both"/>
              <w:rPr>
                <w:rFonts w:ascii="Times New Roman" w:hAnsi="Times New Roman"/>
                <w:bCs/>
                <w:iCs/>
                <w:color w:val="000000" w:themeColor="text1"/>
                <w:sz w:val="24"/>
                <w:szCs w:val="24"/>
              </w:rPr>
            </w:pPr>
          </w:p>
          <w:p w14:paraId="4431474B" w14:textId="77777777" w:rsidR="00952E2E" w:rsidRPr="002552B0" w:rsidRDefault="00952E2E" w:rsidP="00952E2E">
            <w:pPr>
              <w:jc w:val="both"/>
              <w:rPr>
                <w:rFonts w:ascii="Times New Roman" w:hAnsi="Times New Roman"/>
                <w:bCs/>
                <w:iCs/>
                <w:color w:val="000000" w:themeColor="text1"/>
                <w:sz w:val="24"/>
                <w:szCs w:val="24"/>
              </w:rPr>
            </w:pPr>
          </w:p>
          <w:p w14:paraId="3188CF81" w14:textId="77777777" w:rsidR="00952E2E" w:rsidRPr="002552B0" w:rsidRDefault="00952E2E" w:rsidP="00952E2E">
            <w:pPr>
              <w:jc w:val="both"/>
              <w:rPr>
                <w:rFonts w:ascii="Times New Roman" w:hAnsi="Times New Roman"/>
                <w:bCs/>
                <w:iCs/>
                <w:color w:val="000000" w:themeColor="text1"/>
                <w:sz w:val="24"/>
                <w:szCs w:val="24"/>
              </w:rPr>
            </w:pPr>
          </w:p>
          <w:p w14:paraId="688D57BC" w14:textId="77777777" w:rsidR="00952E2E" w:rsidRPr="002552B0" w:rsidRDefault="00952E2E" w:rsidP="00952E2E">
            <w:pPr>
              <w:jc w:val="both"/>
              <w:rPr>
                <w:rFonts w:ascii="Times New Roman" w:hAnsi="Times New Roman"/>
                <w:bCs/>
                <w:iCs/>
                <w:color w:val="000000" w:themeColor="text1"/>
                <w:sz w:val="24"/>
                <w:szCs w:val="24"/>
              </w:rPr>
            </w:pPr>
          </w:p>
          <w:p w14:paraId="116BB944" w14:textId="77777777" w:rsidR="00952E2E" w:rsidRPr="002552B0" w:rsidRDefault="00952E2E" w:rsidP="00952E2E">
            <w:pPr>
              <w:jc w:val="both"/>
              <w:rPr>
                <w:rFonts w:ascii="Times New Roman" w:hAnsi="Times New Roman"/>
                <w:bCs/>
                <w:iCs/>
                <w:color w:val="000000" w:themeColor="text1"/>
                <w:sz w:val="24"/>
                <w:szCs w:val="24"/>
              </w:rPr>
            </w:pPr>
          </w:p>
          <w:p w14:paraId="6CAF23BE" w14:textId="77777777" w:rsidR="00952E2E" w:rsidRPr="002552B0" w:rsidRDefault="00952E2E" w:rsidP="00952E2E">
            <w:pPr>
              <w:jc w:val="both"/>
              <w:rPr>
                <w:rFonts w:ascii="Times New Roman" w:hAnsi="Times New Roman"/>
                <w:bCs/>
                <w:iCs/>
                <w:color w:val="000000" w:themeColor="text1"/>
                <w:sz w:val="24"/>
                <w:szCs w:val="24"/>
              </w:rPr>
            </w:pPr>
          </w:p>
          <w:p w14:paraId="15FB1927" w14:textId="77777777" w:rsidR="00952E2E" w:rsidRPr="002552B0" w:rsidRDefault="00952E2E" w:rsidP="00952E2E">
            <w:pPr>
              <w:jc w:val="both"/>
              <w:rPr>
                <w:rFonts w:ascii="Times New Roman" w:hAnsi="Times New Roman"/>
                <w:bCs/>
                <w:iCs/>
                <w:color w:val="000000" w:themeColor="text1"/>
                <w:sz w:val="24"/>
                <w:szCs w:val="24"/>
              </w:rPr>
            </w:pPr>
          </w:p>
          <w:p w14:paraId="42BF3313" w14:textId="77777777" w:rsidR="00553995" w:rsidRPr="002552B0" w:rsidRDefault="00553995" w:rsidP="00553995">
            <w:pPr>
              <w:jc w:val="both"/>
              <w:rPr>
                <w:rFonts w:ascii="Times New Roman" w:hAnsi="Times New Roman"/>
                <w:bCs/>
                <w:iCs/>
                <w:color w:val="000000" w:themeColor="text1"/>
                <w:sz w:val="24"/>
                <w:szCs w:val="24"/>
              </w:rPr>
            </w:pPr>
          </w:p>
          <w:p w14:paraId="61D58248" w14:textId="77777777" w:rsidR="00553995" w:rsidRPr="002552B0" w:rsidRDefault="00553995" w:rsidP="00553995">
            <w:pPr>
              <w:jc w:val="both"/>
              <w:rPr>
                <w:rFonts w:ascii="Times New Roman" w:hAnsi="Times New Roman"/>
                <w:bCs/>
                <w:iCs/>
                <w:color w:val="000000" w:themeColor="text1"/>
                <w:sz w:val="24"/>
                <w:szCs w:val="24"/>
              </w:rPr>
            </w:pPr>
          </w:p>
          <w:p w14:paraId="65618841" w14:textId="77777777" w:rsidR="00553995" w:rsidRPr="002552B0" w:rsidRDefault="00553995" w:rsidP="00553995">
            <w:pPr>
              <w:jc w:val="both"/>
              <w:rPr>
                <w:rFonts w:ascii="Times New Roman" w:hAnsi="Times New Roman"/>
                <w:bCs/>
                <w:iCs/>
                <w:color w:val="000000" w:themeColor="text1"/>
                <w:sz w:val="24"/>
                <w:szCs w:val="24"/>
              </w:rPr>
            </w:pPr>
          </w:p>
          <w:p w14:paraId="626AB7C6" w14:textId="77777777" w:rsidR="00553995" w:rsidRPr="002552B0" w:rsidRDefault="00553995" w:rsidP="00553995">
            <w:pPr>
              <w:jc w:val="both"/>
              <w:rPr>
                <w:rFonts w:ascii="Times New Roman" w:hAnsi="Times New Roman"/>
                <w:bCs/>
                <w:iCs/>
                <w:color w:val="000000" w:themeColor="text1"/>
                <w:sz w:val="24"/>
                <w:szCs w:val="24"/>
              </w:rPr>
            </w:pPr>
          </w:p>
          <w:p w14:paraId="62700987" w14:textId="77777777" w:rsidR="00553995" w:rsidRPr="002552B0" w:rsidRDefault="00553995" w:rsidP="00553995">
            <w:pPr>
              <w:jc w:val="both"/>
              <w:rPr>
                <w:rFonts w:ascii="Times New Roman" w:hAnsi="Times New Roman"/>
                <w:bCs/>
                <w:iCs/>
                <w:color w:val="000000" w:themeColor="text1"/>
                <w:sz w:val="24"/>
                <w:szCs w:val="24"/>
              </w:rPr>
            </w:pPr>
          </w:p>
          <w:p w14:paraId="1A3C5CF2" w14:textId="45A944EB" w:rsidR="00553995" w:rsidRPr="002552B0" w:rsidRDefault="00553995" w:rsidP="00553995">
            <w:pPr>
              <w:jc w:val="both"/>
              <w:rPr>
                <w:rFonts w:ascii="Times New Roman" w:hAnsi="Times New Roman"/>
                <w:bCs/>
                <w:iCs/>
                <w:color w:val="000000" w:themeColor="text1"/>
                <w:sz w:val="24"/>
                <w:szCs w:val="24"/>
              </w:rPr>
            </w:pPr>
          </w:p>
          <w:p w14:paraId="09C5D2B3" w14:textId="0530E304" w:rsidR="00C6392E" w:rsidRPr="002552B0" w:rsidRDefault="00C6392E" w:rsidP="00553995">
            <w:pPr>
              <w:jc w:val="both"/>
              <w:rPr>
                <w:rFonts w:ascii="Times New Roman" w:hAnsi="Times New Roman"/>
                <w:bCs/>
                <w:iCs/>
                <w:color w:val="000000" w:themeColor="text1"/>
                <w:sz w:val="24"/>
                <w:szCs w:val="24"/>
              </w:rPr>
            </w:pPr>
          </w:p>
          <w:p w14:paraId="3F81B698" w14:textId="229372F1" w:rsidR="00C6392E" w:rsidRDefault="00C6392E" w:rsidP="00553995">
            <w:pPr>
              <w:jc w:val="both"/>
              <w:rPr>
                <w:rFonts w:ascii="Times New Roman" w:hAnsi="Times New Roman"/>
                <w:bCs/>
                <w:iCs/>
                <w:color w:val="000000" w:themeColor="text1"/>
                <w:sz w:val="24"/>
                <w:szCs w:val="24"/>
              </w:rPr>
            </w:pPr>
          </w:p>
          <w:p w14:paraId="0DAD4CA3" w14:textId="4C61CED3" w:rsidR="00CF75DB" w:rsidRDefault="00CF75DB" w:rsidP="00553995">
            <w:pPr>
              <w:jc w:val="both"/>
              <w:rPr>
                <w:rFonts w:ascii="Times New Roman" w:hAnsi="Times New Roman"/>
                <w:bCs/>
                <w:iCs/>
                <w:color w:val="000000" w:themeColor="text1"/>
                <w:sz w:val="24"/>
                <w:szCs w:val="24"/>
              </w:rPr>
            </w:pPr>
          </w:p>
          <w:p w14:paraId="5F4844AD" w14:textId="727F7A62" w:rsidR="00CF75DB" w:rsidRDefault="00CF75DB" w:rsidP="00553995">
            <w:pPr>
              <w:jc w:val="both"/>
              <w:rPr>
                <w:rFonts w:ascii="Times New Roman" w:hAnsi="Times New Roman"/>
                <w:bCs/>
                <w:iCs/>
                <w:color w:val="000000" w:themeColor="text1"/>
                <w:sz w:val="24"/>
                <w:szCs w:val="24"/>
              </w:rPr>
            </w:pPr>
          </w:p>
          <w:p w14:paraId="1F870421" w14:textId="19B629A7" w:rsidR="00CF75DB" w:rsidRDefault="00CF75DB" w:rsidP="00553995">
            <w:pPr>
              <w:jc w:val="both"/>
              <w:rPr>
                <w:rFonts w:ascii="Times New Roman" w:hAnsi="Times New Roman"/>
                <w:bCs/>
                <w:iCs/>
                <w:color w:val="000000" w:themeColor="text1"/>
                <w:sz w:val="24"/>
                <w:szCs w:val="24"/>
              </w:rPr>
            </w:pPr>
          </w:p>
          <w:p w14:paraId="7C689FF7" w14:textId="54CDBEB1" w:rsidR="00CF75DB" w:rsidRDefault="00CF75DB" w:rsidP="00553995">
            <w:pPr>
              <w:jc w:val="both"/>
              <w:rPr>
                <w:rFonts w:ascii="Times New Roman" w:hAnsi="Times New Roman"/>
                <w:bCs/>
                <w:iCs/>
                <w:color w:val="000000" w:themeColor="text1"/>
                <w:sz w:val="24"/>
                <w:szCs w:val="24"/>
              </w:rPr>
            </w:pPr>
          </w:p>
          <w:p w14:paraId="74195ECB" w14:textId="0C56916D" w:rsidR="00CF75DB" w:rsidRDefault="00CF75DB" w:rsidP="00553995">
            <w:pPr>
              <w:jc w:val="both"/>
              <w:rPr>
                <w:rFonts w:ascii="Times New Roman" w:hAnsi="Times New Roman"/>
                <w:bCs/>
                <w:iCs/>
                <w:color w:val="000000" w:themeColor="text1"/>
                <w:sz w:val="24"/>
                <w:szCs w:val="24"/>
              </w:rPr>
            </w:pPr>
          </w:p>
          <w:p w14:paraId="7015C9DA" w14:textId="0EEDA66F" w:rsidR="00CF75DB" w:rsidRDefault="00CF75DB" w:rsidP="00553995">
            <w:pPr>
              <w:jc w:val="both"/>
              <w:rPr>
                <w:rFonts w:ascii="Times New Roman" w:hAnsi="Times New Roman"/>
                <w:bCs/>
                <w:iCs/>
                <w:color w:val="000000" w:themeColor="text1"/>
                <w:sz w:val="24"/>
                <w:szCs w:val="24"/>
              </w:rPr>
            </w:pPr>
          </w:p>
          <w:p w14:paraId="4E16BC14" w14:textId="593A173E" w:rsidR="00CF75DB" w:rsidRDefault="00CF75DB" w:rsidP="00553995">
            <w:pPr>
              <w:jc w:val="both"/>
              <w:rPr>
                <w:rFonts w:ascii="Times New Roman" w:hAnsi="Times New Roman"/>
                <w:bCs/>
                <w:iCs/>
                <w:color w:val="000000" w:themeColor="text1"/>
                <w:sz w:val="24"/>
                <w:szCs w:val="24"/>
              </w:rPr>
            </w:pPr>
          </w:p>
          <w:p w14:paraId="249A8668" w14:textId="5723184D" w:rsidR="00CF75DB" w:rsidRDefault="00CF75DB" w:rsidP="00553995">
            <w:pPr>
              <w:jc w:val="both"/>
              <w:rPr>
                <w:rFonts w:ascii="Times New Roman" w:hAnsi="Times New Roman"/>
                <w:bCs/>
                <w:iCs/>
                <w:color w:val="000000" w:themeColor="text1"/>
                <w:sz w:val="24"/>
                <w:szCs w:val="24"/>
              </w:rPr>
            </w:pPr>
          </w:p>
          <w:p w14:paraId="7868179D" w14:textId="4C5ED37A" w:rsidR="00CF75DB" w:rsidRDefault="00CF75DB" w:rsidP="00553995">
            <w:pPr>
              <w:jc w:val="both"/>
              <w:rPr>
                <w:rFonts w:ascii="Times New Roman" w:hAnsi="Times New Roman"/>
                <w:bCs/>
                <w:iCs/>
                <w:color w:val="000000" w:themeColor="text1"/>
                <w:sz w:val="24"/>
                <w:szCs w:val="24"/>
              </w:rPr>
            </w:pPr>
          </w:p>
          <w:p w14:paraId="6CE3C975" w14:textId="79B47B0C" w:rsidR="00CF75DB" w:rsidRDefault="00CF75DB" w:rsidP="00553995">
            <w:pPr>
              <w:jc w:val="both"/>
              <w:rPr>
                <w:rFonts w:ascii="Times New Roman" w:hAnsi="Times New Roman"/>
                <w:bCs/>
                <w:iCs/>
                <w:color w:val="000000" w:themeColor="text1"/>
                <w:sz w:val="24"/>
                <w:szCs w:val="24"/>
              </w:rPr>
            </w:pPr>
          </w:p>
          <w:p w14:paraId="1BE16AC8" w14:textId="31CA3208" w:rsidR="00CF75DB" w:rsidRDefault="00CF75DB" w:rsidP="00553995">
            <w:pPr>
              <w:jc w:val="both"/>
              <w:rPr>
                <w:rFonts w:ascii="Times New Roman" w:hAnsi="Times New Roman"/>
                <w:bCs/>
                <w:iCs/>
                <w:color w:val="000000" w:themeColor="text1"/>
                <w:sz w:val="24"/>
                <w:szCs w:val="24"/>
              </w:rPr>
            </w:pPr>
          </w:p>
          <w:p w14:paraId="34EE194D" w14:textId="2D4D61E3" w:rsidR="00CF75DB" w:rsidRDefault="00CF75DB" w:rsidP="00553995">
            <w:pPr>
              <w:jc w:val="both"/>
              <w:rPr>
                <w:rFonts w:ascii="Times New Roman" w:hAnsi="Times New Roman"/>
                <w:bCs/>
                <w:iCs/>
                <w:color w:val="000000" w:themeColor="text1"/>
                <w:sz w:val="24"/>
                <w:szCs w:val="24"/>
              </w:rPr>
            </w:pPr>
          </w:p>
          <w:p w14:paraId="0CB0FCD0" w14:textId="7CDF65A4" w:rsidR="00CF75DB" w:rsidRDefault="00CF75DB" w:rsidP="00553995">
            <w:pPr>
              <w:jc w:val="both"/>
              <w:rPr>
                <w:rFonts w:ascii="Times New Roman" w:hAnsi="Times New Roman"/>
                <w:bCs/>
                <w:iCs/>
                <w:color w:val="000000" w:themeColor="text1"/>
                <w:sz w:val="24"/>
                <w:szCs w:val="24"/>
              </w:rPr>
            </w:pPr>
          </w:p>
          <w:p w14:paraId="214B399E" w14:textId="5DEE31BF" w:rsidR="00CF75DB" w:rsidRDefault="00CF75DB" w:rsidP="00553995">
            <w:pPr>
              <w:jc w:val="both"/>
              <w:rPr>
                <w:rFonts w:ascii="Times New Roman" w:hAnsi="Times New Roman"/>
                <w:bCs/>
                <w:iCs/>
                <w:color w:val="000000" w:themeColor="text1"/>
                <w:sz w:val="24"/>
                <w:szCs w:val="24"/>
              </w:rPr>
            </w:pPr>
          </w:p>
          <w:p w14:paraId="15F753F1" w14:textId="4C5BF913" w:rsidR="00CF75DB" w:rsidRDefault="00CF75DB" w:rsidP="00553995">
            <w:pPr>
              <w:jc w:val="both"/>
              <w:rPr>
                <w:rFonts w:ascii="Times New Roman" w:hAnsi="Times New Roman"/>
                <w:bCs/>
                <w:iCs/>
                <w:color w:val="000000" w:themeColor="text1"/>
                <w:sz w:val="24"/>
                <w:szCs w:val="24"/>
              </w:rPr>
            </w:pPr>
          </w:p>
          <w:p w14:paraId="7F6F3467" w14:textId="683A3FD6" w:rsidR="00CF75DB" w:rsidRDefault="00CF75DB" w:rsidP="00553995">
            <w:pPr>
              <w:jc w:val="both"/>
              <w:rPr>
                <w:rFonts w:ascii="Times New Roman" w:hAnsi="Times New Roman"/>
                <w:bCs/>
                <w:iCs/>
                <w:color w:val="000000" w:themeColor="text1"/>
                <w:sz w:val="24"/>
                <w:szCs w:val="24"/>
              </w:rPr>
            </w:pPr>
          </w:p>
          <w:p w14:paraId="1DAFEEA7" w14:textId="01634474" w:rsidR="00CF75DB" w:rsidRDefault="00CF75DB" w:rsidP="00553995">
            <w:pPr>
              <w:jc w:val="both"/>
              <w:rPr>
                <w:rFonts w:ascii="Times New Roman" w:hAnsi="Times New Roman"/>
                <w:bCs/>
                <w:iCs/>
                <w:color w:val="000000" w:themeColor="text1"/>
                <w:sz w:val="24"/>
                <w:szCs w:val="24"/>
              </w:rPr>
            </w:pPr>
          </w:p>
          <w:p w14:paraId="5845CA11" w14:textId="0865C34D" w:rsidR="00CF75DB" w:rsidRDefault="00CF75DB" w:rsidP="00553995">
            <w:pPr>
              <w:jc w:val="both"/>
              <w:rPr>
                <w:rFonts w:ascii="Times New Roman" w:hAnsi="Times New Roman"/>
                <w:bCs/>
                <w:iCs/>
                <w:color w:val="000000" w:themeColor="text1"/>
                <w:sz w:val="24"/>
                <w:szCs w:val="24"/>
              </w:rPr>
            </w:pPr>
          </w:p>
          <w:p w14:paraId="430206BD" w14:textId="3FC9491E" w:rsidR="00CF75DB" w:rsidRDefault="00CF75DB" w:rsidP="00553995">
            <w:pPr>
              <w:jc w:val="both"/>
              <w:rPr>
                <w:rFonts w:ascii="Times New Roman" w:hAnsi="Times New Roman"/>
                <w:bCs/>
                <w:iCs/>
                <w:color w:val="000000" w:themeColor="text1"/>
                <w:sz w:val="24"/>
                <w:szCs w:val="24"/>
              </w:rPr>
            </w:pPr>
          </w:p>
          <w:p w14:paraId="2806D02D" w14:textId="286D24BE" w:rsidR="00CF75DB" w:rsidRDefault="00CF75DB" w:rsidP="00553995">
            <w:pPr>
              <w:jc w:val="both"/>
              <w:rPr>
                <w:rFonts w:ascii="Times New Roman" w:hAnsi="Times New Roman"/>
                <w:bCs/>
                <w:iCs/>
                <w:color w:val="000000" w:themeColor="text1"/>
                <w:sz w:val="24"/>
                <w:szCs w:val="24"/>
              </w:rPr>
            </w:pPr>
          </w:p>
          <w:p w14:paraId="7E27510E" w14:textId="455D8397" w:rsidR="00CF75DB" w:rsidRDefault="00CF75DB" w:rsidP="00553995">
            <w:pPr>
              <w:jc w:val="both"/>
              <w:rPr>
                <w:rFonts w:ascii="Times New Roman" w:hAnsi="Times New Roman"/>
                <w:bCs/>
                <w:iCs/>
                <w:color w:val="000000" w:themeColor="text1"/>
                <w:sz w:val="24"/>
                <w:szCs w:val="24"/>
              </w:rPr>
            </w:pPr>
          </w:p>
          <w:p w14:paraId="2F8E1B49" w14:textId="79B99AC7" w:rsidR="00CF75DB" w:rsidRDefault="00CF75DB" w:rsidP="00553995">
            <w:pPr>
              <w:jc w:val="both"/>
              <w:rPr>
                <w:rFonts w:ascii="Times New Roman" w:hAnsi="Times New Roman"/>
                <w:bCs/>
                <w:iCs/>
                <w:color w:val="000000" w:themeColor="text1"/>
                <w:sz w:val="24"/>
                <w:szCs w:val="24"/>
              </w:rPr>
            </w:pPr>
          </w:p>
          <w:p w14:paraId="6073CDA3" w14:textId="55A4BE1B" w:rsidR="00CF75DB" w:rsidRDefault="00CF75DB" w:rsidP="00553995">
            <w:pPr>
              <w:jc w:val="both"/>
              <w:rPr>
                <w:rFonts w:ascii="Times New Roman" w:hAnsi="Times New Roman"/>
                <w:bCs/>
                <w:iCs/>
                <w:color w:val="000000" w:themeColor="text1"/>
                <w:sz w:val="24"/>
                <w:szCs w:val="24"/>
              </w:rPr>
            </w:pPr>
          </w:p>
          <w:p w14:paraId="2C1DEE1F" w14:textId="1344ECB6" w:rsidR="00CF75DB" w:rsidRDefault="00CF75DB" w:rsidP="00553995">
            <w:pPr>
              <w:jc w:val="both"/>
              <w:rPr>
                <w:rFonts w:ascii="Times New Roman" w:hAnsi="Times New Roman"/>
                <w:bCs/>
                <w:iCs/>
                <w:color w:val="000000" w:themeColor="text1"/>
                <w:sz w:val="24"/>
                <w:szCs w:val="24"/>
              </w:rPr>
            </w:pPr>
          </w:p>
          <w:p w14:paraId="5639C69A" w14:textId="0184DC8A" w:rsidR="00CF75DB" w:rsidRDefault="00CF75DB" w:rsidP="00553995">
            <w:pPr>
              <w:jc w:val="both"/>
              <w:rPr>
                <w:rFonts w:ascii="Times New Roman" w:hAnsi="Times New Roman"/>
                <w:bCs/>
                <w:iCs/>
                <w:color w:val="000000" w:themeColor="text1"/>
                <w:sz w:val="24"/>
                <w:szCs w:val="24"/>
              </w:rPr>
            </w:pPr>
          </w:p>
          <w:p w14:paraId="610D3E65" w14:textId="541FA599" w:rsidR="00CF75DB" w:rsidRDefault="00CF75DB" w:rsidP="00553995">
            <w:pPr>
              <w:jc w:val="both"/>
              <w:rPr>
                <w:rFonts w:ascii="Times New Roman" w:hAnsi="Times New Roman"/>
                <w:bCs/>
                <w:iCs/>
                <w:color w:val="000000" w:themeColor="text1"/>
                <w:sz w:val="24"/>
                <w:szCs w:val="24"/>
              </w:rPr>
            </w:pPr>
          </w:p>
          <w:p w14:paraId="5D20BC04" w14:textId="4BD9D2B3" w:rsidR="00CF75DB" w:rsidRDefault="00CF75DB" w:rsidP="00553995">
            <w:pPr>
              <w:jc w:val="both"/>
              <w:rPr>
                <w:rFonts w:ascii="Times New Roman" w:hAnsi="Times New Roman"/>
                <w:bCs/>
                <w:iCs/>
                <w:color w:val="000000" w:themeColor="text1"/>
                <w:sz w:val="24"/>
                <w:szCs w:val="24"/>
              </w:rPr>
            </w:pPr>
          </w:p>
          <w:p w14:paraId="7E74F06B" w14:textId="67383F71" w:rsidR="00CF75DB" w:rsidRDefault="00CF75DB" w:rsidP="00553995">
            <w:pPr>
              <w:jc w:val="both"/>
              <w:rPr>
                <w:rFonts w:ascii="Times New Roman" w:hAnsi="Times New Roman"/>
                <w:bCs/>
                <w:iCs/>
                <w:color w:val="000000" w:themeColor="text1"/>
                <w:sz w:val="24"/>
                <w:szCs w:val="24"/>
              </w:rPr>
            </w:pPr>
          </w:p>
          <w:p w14:paraId="73E6B494" w14:textId="74AA8C7F" w:rsidR="00CF75DB" w:rsidRDefault="00CF75DB" w:rsidP="00553995">
            <w:pPr>
              <w:jc w:val="both"/>
              <w:rPr>
                <w:rFonts w:ascii="Times New Roman" w:hAnsi="Times New Roman"/>
                <w:bCs/>
                <w:iCs/>
                <w:color w:val="000000" w:themeColor="text1"/>
                <w:sz w:val="24"/>
                <w:szCs w:val="24"/>
              </w:rPr>
            </w:pPr>
          </w:p>
          <w:p w14:paraId="4DDCD25B" w14:textId="2B7ECE64" w:rsidR="00CF75DB" w:rsidRDefault="00CF75DB" w:rsidP="00553995">
            <w:pPr>
              <w:jc w:val="both"/>
              <w:rPr>
                <w:rFonts w:ascii="Times New Roman" w:hAnsi="Times New Roman"/>
                <w:bCs/>
                <w:iCs/>
                <w:color w:val="000000" w:themeColor="text1"/>
                <w:sz w:val="24"/>
                <w:szCs w:val="24"/>
              </w:rPr>
            </w:pPr>
          </w:p>
          <w:p w14:paraId="3AC0AA4B" w14:textId="0C51E288" w:rsidR="00CF75DB" w:rsidRDefault="00CF75DB" w:rsidP="00553995">
            <w:pPr>
              <w:jc w:val="both"/>
              <w:rPr>
                <w:rFonts w:ascii="Times New Roman" w:hAnsi="Times New Roman"/>
                <w:bCs/>
                <w:iCs/>
                <w:color w:val="000000" w:themeColor="text1"/>
                <w:sz w:val="24"/>
                <w:szCs w:val="24"/>
              </w:rPr>
            </w:pPr>
          </w:p>
          <w:p w14:paraId="3C6C225F" w14:textId="1B6F5B60" w:rsidR="00CF75DB" w:rsidRDefault="00CF75DB" w:rsidP="00553995">
            <w:pPr>
              <w:jc w:val="both"/>
              <w:rPr>
                <w:rFonts w:ascii="Times New Roman" w:hAnsi="Times New Roman"/>
                <w:bCs/>
                <w:iCs/>
                <w:color w:val="000000" w:themeColor="text1"/>
                <w:sz w:val="24"/>
                <w:szCs w:val="24"/>
              </w:rPr>
            </w:pPr>
          </w:p>
          <w:p w14:paraId="1A112295" w14:textId="1E686428" w:rsidR="00CF75DB" w:rsidRDefault="00CF75DB" w:rsidP="00553995">
            <w:pPr>
              <w:jc w:val="both"/>
              <w:rPr>
                <w:rFonts w:ascii="Times New Roman" w:hAnsi="Times New Roman"/>
                <w:bCs/>
                <w:iCs/>
                <w:color w:val="000000" w:themeColor="text1"/>
                <w:sz w:val="24"/>
                <w:szCs w:val="24"/>
              </w:rPr>
            </w:pPr>
          </w:p>
          <w:p w14:paraId="25D70496" w14:textId="44D7AEDB" w:rsidR="00CF75DB" w:rsidRDefault="00CF75DB" w:rsidP="00553995">
            <w:pPr>
              <w:jc w:val="both"/>
              <w:rPr>
                <w:rFonts w:ascii="Times New Roman" w:hAnsi="Times New Roman"/>
                <w:bCs/>
                <w:iCs/>
                <w:color w:val="000000" w:themeColor="text1"/>
                <w:sz w:val="24"/>
                <w:szCs w:val="24"/>
              </w:rPr>
            </w:pPr>
          </w:p>
          <w:p w14:paraId="215BE286" w14:textId="5D0DF5C9" w:rsidR="00CF75DB" w:rsidRDefault="00CF75DB" w:rsidP="00553995">
            <w:pPr>
              <w:jc w:val="both"/>
              <w:rPr>
                <w:rFonts w:ascii="Times New Roman" w:hAnsi="Times New Roman"/>
                <w:bCs/>
                <w:iCs/>
                <w:color w:val="000000" w:themeColor="text1"/>
                <w:sz w:val="24"/>
                <w:szCs w:val="24"/>
              </w:rPr>
            </w:pPr>
          </w:p>
          <w:p w14:paraId="7B9B0851" w14:textId="059B05A3" w:rsidR="00CF75DB" w:rsidRDefault="00CF75DB" w:rsidP="00553995">
            <w:pPr>
              <w:jc w:val="both"/>
              <w:rPr>
                <w:rFonts w:ascii="Times New Roman" w:hAnsi="Times New Roman"/>
                <w:bCs/>
                <w:iCs/>
                <w:color w:val="000000" w:themeColor="text1"/>
                <w:sz w:val="24"/>
                <w:szCs w:val="24"/>
              </w:rPr>
            </w:pPr>
          </w:p>
          <w:p w14:paraId="2733FB95" w14:textId="104753E8" w:rsidR="00CF75DB" w:rsidRDefault="00CF75DB" w:rsidP="00553995">
            <w:pPr>
              <w:jc w:val="both"/>
              <w:rPr>
                <w:rFonts w:ascii="Times New Roman" w:hAnsi="Times New Roman"/>
                <w:bCs/>
                <w:iCs/>
                <w:color w:val="000000" w:themeColor="text1"/>
                <w:sz w:val="24"/>
                <w:szCs w:val="24"/>
              </w:rPr>
            </w:pPr>
          </w:p>
          <w:p w14:paraId="1B6A976B" w14:textId="633F96D2" w:rsidR="00CF75DB" w:rsidRDefault="00CF75DB" w:rsidP="00553995">
            <w:pPr>
              <w:jc w:val="both"/>
              <w:rPr>
                <w:rFonts w:ascii="Times New Roman" w:hAnsi="Times New Roman"/>
                <w:bCs/>
                <w:iCs/>
                <w:color w:val="000000" w:themeColor="text1"/>
                <w:sz w:val="24"/>
                <w:szCs w:val="24"/>
              </w:rPr>
            </w:pPr>
          </w:p>
          <w:p w14:paraId="1989E3E9" w14:textId="59F93184" w:rsidR="00CF75DB" w:rsidRDefault="00CF75DB" w:rsidP="00553995">
            <w:pPr>
              <w:jc w:val="both"/>
              <w:rPr>
                <w:rFonts w:ascii="Times New Roman" w:hAnsi="Times New Roman"/>
                <w:bCs/>
                <w:iCs/>
                <w:color w:val="000000" w:themeColor="text1"/>
                <w:sz w:val="24"/>
                <w:szCs w:val="24"/>
              </w:rPr>
            </w:pPr>
          </w:p>
          <w:p w14:paraId="47ED86EB" w14:textId="7E5DC9C6" w:rsidR="00CF75DB" w:rsidRDefault="00CF75DB" w:rsidP="00553995">
            <w:pPr>
              <w:jc w:val="both"/>
              <w:rPr>
                <w:rFonts w:ascii="Times New Roman" w:hAnsi="Times New Roman"/>
                <w:bCs/>
                <w:iCs/>
                <w:color w:val="000000" w:themeColor="text1"/>
                <w:sz w:val="24"/>
                <w:szCs w:val="24"/>
              </w:rPr>
            </w:pPr>
          </w:p>
          <w:p w14:paraId="6F129A0D" w14:textId="37ACDEEE" w:rsidR="00CF75DB" w:rsidRDefault="00CF75DB" w:rsidP="00553995">
            <w:pPr>
              <w:jc w:val="both"/>
              <w:rPr>
                <w:rFonts w:ascii="Times New Roman" w:hAnsi="Times New Roman"/>
                <w:bCs/>
                <w:iCs/>
                <w:color w:val="000000" w:themeColor="text1"/>
                <w:sz w:val="24"/>
                <w:szCs w:val="24"/>
              </w:rPr>
            </w:pPr>
          </w:p>
          <w:p w14:paraId="7DF13430" w14:textId="296C0C93" w:rsidR="00CF75DB" w:rsidRDefault="00CF75DB" w:rsidP="00553995">
            <w:pPr>
              <w:jc w:val="both"/>
              <w:rPr>
                <w:rFonts w:ascii="Times New Roman" w:hAnsi="Times New Roman"/>
                <w:bCs/>
                <w:iCs/>
                <w:color w:val="000000" w:themeColor="text1"/>
                <w:sz w:val="24"/>
                <w:szCs w:val="24"/>
              </w:rPr>
            </w:pPr>
          </w:p>
          <w:p w14:paraId="312B360D" w14:textId="61C5519C" w:rsidR="00CF75DB" w:rsidRDefault="00CF75DB" w:rsidP="00553995">
            <w:pPr>
              <w:jc w:val="both"/>
              <w:rPr>
                <w:rFonts w:ascii="Times New Roman" w:hAnsi="Times New Roman"/>
                <w:bCs/>
                <w:iCs/>
                <w:color w:val="000000" w:themeColor="text1"/>
                <w:sz w:val="24"/>
                <w:szCs w:val="24"/>
              </w:rPr>
            </w:pPr>
          </w:p>
          <w:p w14:paraId="69D8B30C" w14:textId="3959CA59" w:rsidR="00CF75DB" w:rsidRDefault="00CF75DB" w:rsidP="00553995">
            <w:pPr>
              <w:jc w:val="both"/>
              <w:rPr>
                <w:rFonts w:ascii="Times New Roman" w:hAnsi="Times New Roman"/>
                <w:bCs/>
                <w:iCs/>
                <w:color w:val="000000" w:themeColor="text1"/>
                <w:sz w:val="24"/>
                <w:szCs w:val="24"/>
              </w:rPr>
            </w:pPr>
          </w:p>
          <w:p w14:paraId="44B47CE4" w14:textId="5B281862" w:rsidR="00CF75DB" w:rsidRDefault="00CF75DB" w:rsidP="00553995">
            <w:pPr>
              <w:jc w:val="both"/>
              <w:rPr>
                <w:rFonts w:ascii="Times New Roman" w:hAnsi="Times New Roman"/>
                <w:bCs/>
                <w:iCs/>
                <w:color w:val="000000" w:themeColor="text1"/>
                <w:sz w:val="24"/>
                <w:szCs w:val="24"/>
              </w:rPr>
            </w:pPr>
          </w:p>
          <w:p w14:paraId="2C3C5479" w14:textId="21817CE0" w:rsidR="00CF75DB" w:rsidRDefault="00CF75DB" w:rsidP="00553995">
            <w:pPr>
              <w:jc w:val="both"/>
              <w:rPr>
                <w:rFonts w:ascii="Times New Roman" w:hAnsi="Times New Roman"/>
                <w:bCs/>
                <w:iCs/>
                <w:color w:val="000000" w:themeColor="text1"/>
                <w:sz w:val="24"/>
                <w:szCs w:val="24"/>
              </w:rPr>
            </w:pPr>
          </w:p>
          <w:p w14:paraId="7FA06BD2" w14:textId="48555E4F" w:rsidR="00CF75DB" w:rsidRDefault="00CF75DB" w:rsidP="00553995">
            <w:pPr>
              <w:jc w:val="both"/>
              <w:rPr>
                <w:rFonts w:ascii="Times New Roman" w:hAnsi="Times New Roman"/>
                <w:bCs/>
                <w:iCs/>
                <w:color w:val="000000" w:themeColor="text1"/>
                <w:sz w:val="24"/>
                <w:szCs w:val="24"/>
              </w:rPr>
            </w:pPr>
          </w:p>
          <w:p w14:paraId="0E0FE2D4" w14:textId="127DA899" w:rsidR="00CF75DB" w:rsidRDefault="00CF75DB" w:rsidP="00553995">
            <w:pPr>
              <w:jc w:val="both"/>
              <w:rPr>
                <w:rFonts w:ascii="Times New Roman" w:hAnsi="Times New Roman"/>
                <w:bCs/>
                <w:iCs/>
                <w:color w:val="000000" w:themeColor="text1"/>
                <w:sz w:val="24"/>
                <w:szCs w:val="24"/>
              </w:rPr>
            </w:pPr>
          </w:p>
          <w:p w14:paraId="79B9B74A" w14:textId="64B99D8C" w:rsidR="00CF75DB" w:rsidRDefault="00CF75DB" w:rsidP="00553995">
            <w:pPr>
              <w:jc w:val="both"/>
              <w:rPr>
                <w:rFonts w:ascii="Times New Roman" w:hAnsi="Times New Roman"/>
                <w:bCs/>
                <w:iCs/>
                <w:color w:val="000000" w:themeColor="text1"/>
                <w:sz w:val="24"/>
                <w:szCs w:val="24"/>
              </w:rPr>
            </w:pPr>
          </w:p>
          <w:p w14:paraId="3FDDF3E1" w14:textId="40E1C76B" w:rsidR="00CF75DB" w:rsidRDefault="00CF75DB" w:rsidP="00553995">
            <w:pPr>
              <w:jc w:val="both"/>
              <w:rPr>
                <w:rFonts w:ascii="Times New Roman" w:hAnsi="Times New Roman"/>
                <w:bCs/>
                <w:iCs/>
                <w:color w:val="000000" w:themeColor="text1"/>
                <w:sz w:val="24"/>
                <w:szCs w:val="24"/>
              </w:rPr>
            </w:pPr>
          </w:p>
          <w:p w14:paraId="30AC350E" w14:textId="597C241D" w:rsidR="00CF75DB" w:rsidRDefault="00CF75DB" w:rsidP="00553995">
            <w:pPr>
              <w:jc w:val="both"/>
              <w:rPr>
                <w:rFonts w:ascii="Times New Roman" w:hAnsi="Times New Roman"/>
                <w:bCs/>
                <w:iCs/>
                <w:color w:val="000000" w:themeColor="text1"/>
                <w:sz w:val="24"/>
                <w:szCs w:val="24"/>
              </w:rPr>
            </w:pPr>
          </w:p>
          <w:p w14:paraId="0A825810" w14:textId="45790407" w:rsidR="00CF75DB" w:rsidRDefault="00CF75DB" w:rsidP="00553995">
            <w:pPr>
              <w:jc w:val="both"/>
              <w:rPr>
                <w:rFonts w:ascii="Times New Roman" w:hAnsi="Times New Roman"/>
                <w:bCs/>
                <w:iCs/>
                <w:color w:val="000000" w:themeColor="text1"/>
                <w:sz w:val="24"/>
                <w:szCs w:val="24"/>
              </w:rPr>
            </w:pPr>
          </w:p>
          <w:p w14:paraId="4E9C4C72" w14:textId="5D2D8B54" w:rsidR="00CF75DB" w:rsidRDefault="00CF75DB" w:rsidP="00553995">
            <w:pPr>
              <w:jc w:val="both"/>
              <w:rPr>
                <w:rFonts w:ascii="Times New Roman" w:hAnsi="Times New Roman"/>
                <w:bCs/>
                <w:iCs/>
                <w:color w:val="000000" w:themeColor="text1"/>
                <w:sz w:val="24"/>
                <w:szCs w:val="24"/>
              </w:rPr>
            </w:pPr>
          </w:p>
          <w:p w14:paraId="3746EE28" w14:textId="372B49CD" w:rsidR="00CF75DB" w:rsidRDefault="00CF75DB" w:rsidP="00553995">
            <w:pPr>
              <w:jc w:val="both"/>
              <w:rPr>
                <w:rFonts w:ascii="Times New Roman" w:hAnsi="Times New Roman"/>
                <w:bCs/>
                <w:iCs/>
                <w:color w:val="000000" w:themeColor="text1"/>
                <w:sz w:val="24"/>
                <w:szCs w:val="24"/>
              </w:rPr>
            </w:pPr>
          </w:p>
          <w:p w14:paraId="12BB0C13" w14:textId="2CCAFD22" w:rsidR="00CF75DB" w:rsidRDefault="00CF75DB" w:rsidP="00553995">
            <w:pPr>
              <w:jc w:val="both"/>
              <w:rPr>
                <w:rFonts w:ascii="Times New Roman" w:hAnsi="Times New Roman"/>
                <w:bCs/>
                <w:iCs/>
                <w:color w:val="000000" w:themeColor="text1"/>
                <w:sz w:val="24"/>
                <w:szCs w:val="24"/>
              </w:rPr>
            </w:pPr>
          </w:p>
          <w:p w14:paraId="025DDF17" w14:textId="664431BF" w:rsidR="00CF75DB" w:rsidRDefault="00CF75DB" w:rsidP="00553995">
            <w:pPr>
              <w:jc w:val="both"/>
              <w:rPr>
                <w:rFonts w:ascii="Times New Roman" w:hAnsi="Times New Roman"/>
                <w:bCs/>
                <w:iCs/>
                <w:color w:val="000000" w:themeColor="text1"/>
                <w:sz w:val="24"/>
                <w:szCs w:val="24"/>
              </w:rPr>
            </w:pPr>
          </w:p>
          <w:p w14:paraId="613555A9" w14:textId="56242D1A" w:rsidR="00CF75DB" w:rsidRDefault="00CF75DB" w:rsidP="00553995">
            <w:pPr>
              <w:jc w:val="both"/>
              <w:rPr>
                <w:rFonts w:ascii="Times New Roman" w:hAnsi="Times New Roman"/>
                <w:bCs/>
                <w:iCs/>
                <w:color w:val="000000" w:themeColor="text1"/>
                <w:sz w:val="24"/>
                <w:szCs w:val="24"/>
              </w:rPr>
            </w:pPr>
          </w:p>
          <w:p w14:paraId="44E33030" w14:textId="5ABC70EF" w:rsidR="00CF75DB" w:rsidRDefault="00CF75DB" w:rsidP="00553995">
            <w:pPr>
              <w:jc w:val="both"/>
              <w:rPr>
                <w:rFonts w:ascii="Times New Roman" w:hAnsi="Times New Roman"/>
                <w:bCs/>
                <w:iCs/>
                <w:color w:val="000000" w:themeColor="text1"/>
                <w:sz w:val="24"/>
                <w:szCs w:val="24"/>
              </w:rPr>
            </w:pPr>
          </w:p>
          <w:p w14:paraId="0A457651" w14:textId="25D8ADB6" w:rsidR="00CF75DB" w:rsidRDefault="00CF75DB" w:rsidP="00553995">
            <w:pPr>
              <w:jc w:val="both"/>
              <w:rPr>
                <w:rFonts w:ascii="Times New Roman" w:hAnsi="Times New Roman"/>
                <w:bCs/>
                <w:iCs/>
                <w:color w:val="000000" w:themeColor="text1"/>
                <w:sz w:val="24"/>
                <w:szCs w:val="24"/>
              </w:rPr>
            </w:pPr>
          </w:p>
          <w:p w14:paraId="048CE002" w14:textId="2B7A6BBE" w:rsidR="00CF75DB" w:rsidRDefault="00CF75DB" w:rsidP="00553995">
            <w:pPr>
              <w:jc w:val="both"/>
              <w:rPr>
                <w:rFonts w:ascii="Times New Roman" w:hAnsi="Times New Roman"/>
                <w:bCs/>
                <w:iCs/>
                <w:color w:val="000000" w:themeColor="text1"/>
                <w:sz w:val="24"/>
                <w:szCs w:val="24"/>
              </w:rPr>
            </w:pPr>
          </w:p>
          <w:p w14:paraId="128428A6" w14:textId="73182CDC" w:rsidR="00CF75DB" w:rsidRDefault="00CF75DB" w:rsidP="00553995">
            <w:pPr>
              <w:jc w:val="both"/>
              <w:rPr>
                <w:rFonts w:ascii="Times New Roman" w:hAnsi="Times New Roman"/>
                <w:bCs/>
                <w:iCs/>
                <w:color w:val="000000" w:themeColor="text1"/>
                <w:sz w:val="24"/>
                <w:szCs w:val="24"/>
              </w:rPr>
            </w:pPr>
          </w:p>
          <w:p w14:paraId="017DFBD9" w14:textId="59335420" w:rsidR="00CF75DB" w:rsidRDefault="00CF75DB" w:rsidP="00553995">
            <w:pPr>
              <w:jc w:val="both"/>
              <w:rPr>
                <w:rFonts w:ascii="Times New Roman" w:hAnsi="Times New Roman"/>
                <w:bCs/>
                <w:iCs/>
                <w:color w:val="000000" w:themeColor="text1"/>
                <w:sz w:val="24"/>
                <w:szCs w:val="24"/>
              </w:rPr>
            </w:pPr>
          </w:p>
          <w:p w14:paraId="212F347B" w14:textId="2AFD245B" w:rsidR="00CF75DB" w:rsidRDefault="00CF75DB" w:rsidP="00553995">
            <w:pPr>
              <w:jc w:val="both"/>
              <w:rPr>
                <w:rFonts w:ascii="Times New Roman" w:hAnsi="Times New Roman"/>
                <w:bCs/>
                <w:iCs/>
                <w:color w:val="000000" w:themeColor="text1"/>
                <w:sz w:val="24"/>
                <w:szCs w:val="24"/>
              </w:rPr>
            </w:pPr>
          </w:p>
          <w:p w14:paraId="4C689073" w14:textId="627A5A00" w:rsidR="00CF75DB" w:rsidRDefault="00CF75DB" w:rsidP="00553995">
            <w:pPr>
              <w:jc w:val="both"/>
              <w:rPr>
                <w:rFonts w:ascii="Times New Roman" w:hAnsi="Times New Roman"/>
                <w:bCs/>
                <w:iCs/>
                <w:color w:val="000000" w:themeColor="text1"/>
                <w:sz w:val="24"/>
                <w:szCs w:val="24"/>
              </w:rPr>
            </w:pPr>
          </w:p>
          <w:p w14:paraId="0ADBA41F" w14:textId="2733DEE1" w:rsidR="00CF75DB" w:rsidRDefault="00CF75DB" w:rsidP="00553995">
            <w:pPr>
              <w:jc w:val="both"/>
              <w:rPr>
                <w:rFonts w:ascii="Times New Roman" w:hAnsi="Times New Roman"/>
                <w:bCs/>
                <w:iCs/>
                <w:color w:val="000000" w:themeColor="text1"/>
                <w:sz w:val="24"/>
                <w:szCs w:val="24"/>
              </w:rPr>
            </w:pPr>
          </w:p>
          <w:p w14:paraId="0BFA1843" w14:textId="14817080" w:rsidR="00CF75DB" w:rsidRDefault="00CF75DB" w:rsidP="00553995">
            <w:pPr>
              <w:jc w:val="both"/>
              <w:rPr>
                <w:rFonts w:ascii="Times New Roman" w:hAnsi="Times New Roman"/>
                <w:bCs/>
                <w:iCs/>
                <w:color w:val="000000" w:themeColor="text1"/>
                <w:sz w:val="24"/>
                <w:szCs w:val="24"/>
              </w:rPr>
            </w:pPr>
          </w:p>
          <w:p w14:paraId="44C58DC8" w14:textId="69DCFCBB" w:rsidR="00CF75DB" w:rsidRDefault="00CF75DB" w:rsidP="00553995">
            <w:pPr>
              <w:jc w:val="both"/>
              <w:rPr>
                <w:rFonts w:ascii="Times New Roman" w:hAnsi="Times New Roman"/>
                <w:bCs/>
                <w:iCs/>
                <w:color w:val="000000" w:themeColor="text1"/>
                <w:sz w:val="24"/>
                <w:szCs w:val="24"/>
              </w:rPr>
            </w:pPr>
          </w:p>
          <w:p w14:paraId="5DD89249" w14:textId="5870DA20" w:rsidR="00CF75DB" w:rsidRDefault="00CF75DB" w:rsidP="00553995">
            <w:pPr>
              <w:jc w:val="both"/>
              <w:rPr>
                <w:rFonts w:ascii="Times New Roman" w:hAnsi="Times New Roman"/>
                <w:bCs/>
                <w:iCs/>
                <w:color w:val="000000" w:themeColor="text1"/>
                <w:sz w:val="24"/>
                <w:szCs w:val="24"/>
              </w:rPr>
            </w:pPr>
          </w:p>
          <w:p w14:paraId="7C6CF522" w14:textId="7B050EB0" w:rsidR="00CF75DB" w:rsidRDefault="00CF75DB" w:rsidP="00553995">
            <w:pPr>
              <w:jc w:val="both"/>
              <w:rPr>
                <w:rFonts w:ascii="Times New Roman" w:hAnsi="Times New Roman"/>
                <w:bCs/>
                <w:iCs/>
                <w:color w:val="000000" w:themeColor="text1"/>
                <w:sz w:val="24"/>
                <w:szCs w:val="24"/>
              </w:rPr>
            </w:pPr>
          </w:p>
          <w:p w14:paraId="0C11612A" w14:textId="11C9390A" w:rsidR="00CF75DB" w:rsidRDefault="00CF75DB" w:rsidP="00553995">
            <w:pPr>
              <w:jc w:val="both"/>
              <w:rPr>
                <w:rFonts w:ascii="Times New Roman" w:hAnsi="Times New Roman"/>
                <w:bCs/>
                <w:iCs/>
                <w:color w:val="000000" w:themeColor="text1"/>
                <w:sz w:val="24"/>
                <w:szCs w:val="24"/>
              </w:rPr>
            </w:pPr>
          </w:p>
          <w:p w14:paraId="6F9DF19F" w14:textId="194B5B6C" w:rsidR="00CF75DB" w:rsidRDefault="00CF75DB" w:rsidP="00553995">
            <w:pPr>
              <w:jc w:val="both"/>
              <w:rPr>
                <w:rFonts w:ascii="Times New Roman" w:hAnsi="Times New Roman"/>
                <w:bCs/>
                <w:iCs/>
                <w:color w:val="000000" w:themeColor="text1"/>
                <w:sz w:val="24"/>
                <w:szCs w:val="24"/>
              </w:rPr>
            </w:pPr>
          </w:p>
          <w:p w14:paraId="7AFEFF0B" w14:textId="238B4DC5" w:rsidR="00CF75DB" w:rsidRDefault="00CF75DB" w:rsidP="00553995">
            <w:pPr>
              <w:jc w:val="both"/>
              <w:rPr>
                <w:rFonts w:ascii="Times New Roman" w:hAnsi="Times New Roman"/>
                <w:bCs/>
                <w:iCs/>
                <w:color w:val="000000" w:themeColor="text1"/>
                <w:sz w:val="24"/>
                <w:szCs w:val="24"/>
              </w:rPr>
            </w:pPr>
          </w:p>
          <w:p w14:paraId="32335350" w14:textId="760FE83F" w:rsidR="00CF75DB" w:rsidRDefault="00CF75DB" w:rsidP="00553995">
            <w:pPr>
              <w:jc w:val="both"/>
              <w:rPr>
                <w:rFonts w:ascii="Times New Roman" w:hAnsi="Times New Roman"/>
                <w:bCs/>
                <w:iCs/>
                <w:color w:val="000000" w:themeColor="text1"/>
                <w:sz w:val="24"/>
                <w:szCs w:val="24"/>
              </w:rPr>
            </w:pPr>
          </w:p>
          <w:p w14:paraId="5B4D9DF7" w14:textId="4BB1E7EB" w:rsidR="00CF75DB" w:rsidRDefault="00CF75DB" w:rsidP="00553995">
            <w:pPr>
              <w:jc w:val="both"/>
              <w:rPr>
                <w:rFonts w:ascii="Times New Roman" w:hAnsi="Times New Roman"/>
                <w:bCs/>
                <w:iCs/>
                <w:color w:val="000000" w:themeColor="text1"/>
                <w:sz w:val="24"/>
                <w:szCs w:val="24"/>
              </w:rPr>
            </w:pPr>
          </w:p>
          <w:p w14:paraId="031AFE63" w14:textId="3D9DD18A" w:rsidR="00CF75DB" w:rsidRDefault="00CF75DB" w:rsidP="00553995">
            <w:pPr>
              <w:jc w:val="both"/>
              <w:rPr>
                <w:rFonts w:ascii="Times New Roman" w:hAnsi="Times New Roman"/>
                <w:bCs/>
                <w:iCs/>
                <w:color w:val="000000" w:themeColor="text1"/>
                <w:sz w:val="24"/>
                <w:szCs w:val="24"/>
              </w:rPr>
            </w:pPr>
          </w:p>
          <w:p w14:paraId="6A7C701A" w14:textId="42E5858A" w:rsidR="00CF75DB" w:rsidRDefault="00CF75DB" w:rsidP="00553995">
            <w:pPr>
              <w:jc w:val="both"/>
              <w:rPr>
                <w:rFonts w:ascii="Times New Roman" w:hAnsi="Times New Roman"/>
                <w:bCs/>
                <w:iCs/>
                <w:color w:val="000000" w:themeColor="text1"/>
                <w:sz w:val="24"/>
                <w:szCs w:val="24"/>
              </w:rPr>
            </w:pPr>
          </w:p>
          <w:p w14:paraId="7A40CEC7" w14:textId="2349ABB8" w:rsidR="00CF75DB" w:rsidRDefault="00CF75DB" w:rsidP="00553995">
            <w:pPr>
              <w:jc w:val="both"/>
              <w:rPr>
                <w:rFonts w:ascii="Times New Roman" w:hAnsi="Times New Roman"/>
                <w:bCs/>
                <w:iCs/>
                <w:color w:val="000000" w:themeColor="text1"/>
                <w:sz w:val="24"/>
                <w:szCs w:val="24"/>
              </w:rPr>
            </w:pPr>
          </w:p>
          <w:p w14:paraId="5C4D7C65" w14:textId="23AA24A1" w:rsidR="00CF75DB" w:rsidRDefault="00CF75DB" w:rsidP="00553995">
            <w:pPr>
              <w:jc w:val="both"/>
              <w:rPr>
                <w:rFonts w:ascii="Times New Roman" w:hAnsi="Times New Roman"/>
                <w:bCs/>
                <w:iCs/>
                <w:color w:val="000000" w:themeColor="text1"/>
                <w:sz w:val="24"/>
                <w:szCs w:val="24"/>
              </w:rPr>
            </w:pPr>
          </w:p>
          <w:p w14:paraId="514C0A95" w14:textId="6D3EC4A7" w:rsidR="00CF75DB" w:rsidRDefault="00CF75DB" w:rsidP="00553995">
            <w:pPr>
              <w:jc w:val="both"/>
              <w:rPr>
                <w:rFonts w:ascii="Times New Roman" w:hAnsi="Times New Roman"/>
                <w:bCs/>
                <w:iCs/>
                <w:color w:val="000000" w:themeColor="text1"/>
                <w:sz w:val="24"/>
                <w:szCs w:val="24"/>
              </w:rPr>
            </w:pPr>
          </w:p>
          <w:p w14:paraId="1C0B224C" w14:textId="722F792D" w:rsidR="00CF75DB" w:rsidRDefault="00CF75DB" w:rsidP="00553995">
            <w:pPr>
              <w:jc w:val="both"/>
              <w:rPr>
                <w:rFonts w:ascii="Times New Roman" w:hAnsi="Times New Roman"/>
                <w:bCs/>
                <w:iCs/>
                <w:color w:val="000000" w:themeColor="text1"/>
                <w:sz w:val="24"/>
                <w:szCs w:val="24"/>
              </w:rPr>
            </w:pPr>
          </w:p>
          <w:p w14:paraId="22489CB3" w14:textId="56B0417D" w:rsidR="00CF75DB" w:rsidRDefault="00CF75DB" w:rsidP="00553995">
            <w:pPr>
              <w:jc w:val="both"/>
              <w:rPr>
                <w:rFonts w:ascii="Times New Roman" w:hAnsi="Times New Roman"/>
                <w:bCs/>
                <w:iCs/>
                <w:color w:val="000000" w:themeColor="text1"/>
                <w:sz w:val="24"/>
                <w:szCs w:val="24"/>
              </w:rPr>
            </w:pPr>
          </w:p>
          <w:p w14:paraId="42CD36AC" w14:textId="55B72B4A" w:rsidR="00CF75DB" w:rsidRDefault="00CF75DB" w:rsidP="00553995">
            <w:pPr>
              <w:jc w:val="both"/>
              <w:rPr>
                <w:rFonts w:ascii="Times New Roman" w:hAnsi="Times New Roman"/>
                <w:bCs/>
                <w:iCs/>
                <w:color w:val="000000" w:themeColor="text1"/>
                <w:sz w:val="24"/>
                <w:szCs w:val="24"/>
              </w:rPr>
            </w:pPr>
          </w:p>
          <w:p w14:paraId="6F04A8AC" w14:textId="20C7B2D1" w:rsidR="00CF75DB" w:rsidRDefault="00CF75DB" w:rsidP="00553995">
            <w:pPr>
              <w:jc w:val="both"/>
              <w:rPr>
                <w:rFonts w:ascii="Times New Roman" w:hAnsi="Times New Roman"/>
                <w:bCs/>
                <w:iCs/>
                <w:color w:val="000000" w:themeColor="text1"/>
                <w:sz w:val="24"/>
                <w:szCs w:val="24"/>
              </w:rPr>
            </w:pPr>
          </w:p>
          <w:p w14:paraId="2823B7CC" w14:textId="7D4EC59A" w:rsidR="00CF75DB" w:rsidRDefault="00CF75DB" w:rsidP="00553995">
            <w:pPr>
              <w:jc w:val="both"/>
              <w:rPr>
                <w:rFonts w:ascii="Times New Roman" w:hAnsi="Times New Roman"/>
                <w:bCs/>
                <w:iCs/>
                <w:color w:val="000000" w:themeColor="text1"/>
                <w:sz w:val="24"/>
                <w:szCs w:val="24"/>
              </w:rPr>
            </w:pPr>
          </w:p>
          <w:p w14:paraId="51FFA380" w14:textId="57303765" w:rsidR="00CF75DB" w:rsidRDefault="00CF75DB" w:rsidP="00553995">
            <w:pPr>
              <w:jc w:val="both"/>
              <w:rPr>
                <w:rFonts w:ascii="Times New Roman" w:hAnsi="Times New Roman"/>
                <w:bCs/>
                <w:iCs/>
                <w:color w:val="000000" w:themeColor="text1"/>
                <w:sz w:val="24"/>
                <w:szCs w:val="24"/>
              </w:rPr>
            </w:pPr>
          </w:p>
          <w:p w14:paraId="6FCA0BFC" w14:textId="353AAAC6" w:rsidR="00CF75DB" w:rsidRDefault="00CF75DB" w:rsidP="00553995">
            <w:pPr>
              <w:jc w:val="both"/>
              <w:rPr>
                <w:rFonts w:ascii="Times New Roman" w:hAnsi="Times New Roman"/>
                <w:bCs/>
                <w:iCs/>
                <w:color w:val="000000" w:themeColor="text1"/>
                <w:sz w:val="24"/>
                <w:szCs w:val="24"/>
              </w:rPr>
            </w:pPr>
          </w:p>
          <w:p w14:paraId="26B63AE2" w14:textId="37FDB87C" w:rsidR="00CF75DB" w:rsidRDefault="00CF75DB" w:rsidP="00553995">
            <w:pPr>
              <w:jc w:val="both"/>
              <w:rPr>
                <w:rFonts w:ascii="Times New Roman" w:hAnsi="Times New Roman"/>
                <w:bCs/>
                <w:iCs/>
                <w:color w:val="000000" w:themeColor="text1"/>
                <w:sz w:val="24"/>
                <w:szCs w:val="24"/>
              </w:rPr>
            </w:pPr>
          </w:p>
          <w:p w14:paraId="1B9B325C" w14:textId="2BE7A793" w:rsidR="00CF75DB" w:rsidRDefault="00CF75DB" w:rsidP="00553995">
            <w:pPr>
              <w:jc w:val="both"/>
              <w:rPr>
                <w:rFonts w:ascii="Times New Roman" w:hAnsi="Times New Roman"/>
                <w:bCs/>
                <w:iCs/>
                <w:color w:val="000000" w:themeColor="text1"/>
                <w:sz w:val="24"/>
                <w:szCs w:val="24"/>
              </w:rPr>
            </w:pPr>
          </w:p>
          <w:p w14:paraId="7114760F" w14:textId="39021E7A" w:rsidR="00CF75DB" w:rsidRDefault="00CF75DB" w:rsidP="00553995">
            <w:pPr>
              <w:jc w:val="both"/>
              <w:rPr>
                <w:rFonts w:ascii="Times New Roman" w:hAnsi="Times New Roman"/>
                <w:bCs/>
                <w:iCs/>
                <w:color w:val="000000" w:themeColor="text1"/>
                <w:sz w:val="24"/>
                <w:szCs w:val="24"/>
              </w:rPr>
            </w:pPr>
          </w:p>
          <w:p w14:paraId="21580012" w14:textId="48076C89" w:rsidR="00CF75DB" w:rsidRDefault="00CF75DB" w:rsidP="00553995">
            <w:pPr>
              <w:jc w:val="both"/>
              <w:rPr>
                <w:rFonts w:ascii="Times New Roman" w:hAnsi="Times New Roman"/>
                <w:bCs/>
                <w:iCs/>
                <w:color w:val="000000" w:themeColor="text1"/>
                <w:sz w:val="24"/>
                <w:szCs w:val="24"/>
              </w:rPr>
            </w:pPr>
          </w:p>
          <w:p w14:paraId="5FDB8DDF" w14:textId="04DE9682" w:rsidR="00CF75DB" w:rsidRDefault="00CF75DB" w:rsidP="00553995">
            <w:pPr>
              <w:jc w:val="both"/>
              <w:rPr>
                <w:rFonts w:ascii="Times New Roman" w:hAnsi="Times New Roman"/>
                <w:bCs/>
                <w:iCs/>
                <w:color w:val="000000" w:themeColor="text1"/>
                <w:sz w:val="24"/>
                <w:szCs w:val="24"/>
              </w:rPr>
            </w:pPr>
          </w:p>
          <w:p w14:paraId="6A409B51" w14:textId="4B936511" w:rsidR="00CF75DB" w:rsidRDefault="00CF75DB" w:rsidP="00553995">
            <w:pPr>
              <w:jc w:val="both"/>
              <w:rPr>
                <w:rFonts w:ascii="Times New Roman" w:hAnsi="Times New Roman"/>
                <w:bCs/>
                <w:iCs/>
                <w:color w:val="000000" w:themeColor="text1"/>
                <w:sz w:val="24"/>
                <w:szCs w:val="24"/>
              </w:rPr>
            </w:pPr>
          </w:p>
          <w:p w14:paraId="70991391" w14:textId="3B908C13" w:rsidR="00CF75DB" w:rsidRDefault="00CF75DB" w:rsidP="00553995">
            <w:pPr>
              <w:jc w:val="both"/>
              <w:rPr>
                <w:rFonts w:ascii="Times New Roman" w:hAnsi="Times New Roman"/>
                <w:bCs/>
                <w:iCs/>
                <w:color w:val="000000" w:themeColor="text1"/>
                <w:sz w:val="24"/>
                <w:szCs w:val="24"/>
              </w:rPr>
            </w:pPr>
          </w:p>
          <w:p w14:paraId="335A8C0C" w14:textId="33BB655A" w:rsidR="00CF75DB" w:rsidRDefault="00CF75DB" w:rsidP="00553995">
            <w:pPr>
              <w:jc w:val="both"/>
              <w:rPr>
                <w:rFonts w:ascii="Times New Roman" w:hAnsi="Times New Roman"/>
                <w:bCs/>
                <w:iCs/>
                <w:color w:val="000000" w:themeColor="text1"/>
                <w:sz w:val="24"/>
                <w:szCs w:val="24"/>
              </w:rPr>
            </w:pPr>
          </w:p>
          <w:p w14:paraId="372C01FE" w14:textId="2E552E03" w:rsidR="00CF75DB" w:rsidRDefault="00CF75DB" w:rsidP="00553995">
            <w:pPr>
              <w:jc w:val="both"/>
              <w:rPr>
                <w:rFonts w:ascii="Times New Roman" w:hAnsi="Times New Roman"/>
                <w:bCs/>
                <w:iCs/>
                <w:color w:val="000000" w:themeColor="text1"/>
                <w:sz w:val="24"/>
                <w:szCs w:val="24"/>
              </w:rPr>
            </w:pPr>
          </w:p>
          <w:p w14:paraId="14D30089" w14:textId="7DC83A45" w:rsidR="00CF75DB" w:rsidRDefault="00CF75DB" w:rsidP="00553995">
            <w:pPr>
              <w:jc w:val="both"/>
              <w:rPr>
                <w:rFonts w:ascii="Times New Roman" w:hAnsi="Times New Roman"/>
                <w:bCs/>
                <w:iCs/>
                <w:color w:val="000000" w:themeColor="text1"/>
                <w:sz w:val="24"/>
                <w:szCs w:val="24"/>
              </w:rPr>
            </w:pPr>
          </w:p>
          <w:p w14:paraId="0570533E" w14:textId="413633D6" w:rsidR="00CF75DB" w:rsidRDefault="00CF75DB" w:rsidP="00553995">
            <w:pPr>
              <w:jc w:val="both"/>
              <w:rPr>
                <w:rFonts w:ascii="Times New Roman" w:hAnsi="Times New Roman"/>
                <w:bCs/>
                <w:iCs/>
                <w:color w:val="000000" w:themeColor="text1"/>
                <w:sz w:val="24"/>
                <w:szCs w:val="24"/>
              </w:rPr>
            </w:pPr>
          </w:p>
          <w:p w14:paraId="576F6910" w14:textId="681E8039" w:rsidR="00CF75DB" w:rsidRDefault="00CF75DB" w:rsidP="00553995">
            <w:pPr>
              <w:jc w:val="both"/>
              <w:rPr>
                <w:rFonts w:ascii="Times New Roman" w:hAnsi="Times New Roman"/>
                <w:bCs/>
                <w:iCs/>
                <w:color w:val="000000" w:themeColor="text1"/>
                <w:sz w:val="24"/>
                <w:szCs w:val="24"/>
              </w:rPr>
            </w:pPr>
          </w:p>
          <w:p w14:paraId="7529FCBF" w14:textId="66D216C2" w:rsidR="00CF75DB" w:rsidRDefault="00CF75DB" w:rsidP="00553995">
            <w:pPr>
              <w:jc w:val="both"/>
              <w:rPr>
                <w:rFonts w:ascii="Times New Roman" w:hAnsi="Times New Roman"/>
                <w:bCs/>
                <w:iCs/>
                <w:color w:val="000000" w:themeColor="text1"/>
                <w:sz w:val="24"/>
                <w:szCs w:val="24"/>
              </w:rPr>
            </w:pPr>
          </w:p>
          <w:p w14:paraId="24BFF58F" w14:textId="733C23B2" w:rsidR="00CF75DB" w:rsidRDefault="00CF75DB" w:rsidP="00553995">
            <w:pPr>
              <w:jc w:val="both"/>
              <w:rPr>
                <w:rFonts w:ascii="Times New Roman" w:hAnsi="Times New Roman"/>
                <w:bCs/>
                <w:iCs/>
                <w:color w:val="000000" w:themeColor="text1"/>
                <w:sz w:val="24"/>
                <w:szCs w:val="24"/>
              </w:rPr>
            </w:pPr>
          </w:p>
          <w:p w14:paraId="65325F12" w14:textId="587615AC" w:rsidR="00CF75DB" w:rsidRDefault="00CF75DB" w:rsidP="00553995">
            <w:pPr>
              <w:jc w:val="both"/>
              <w:rPr>
                <w:rFonts w:ascii="Times New Roman" w:hAnsi="Times New Roman"/>
                <w:bCs/>
                <w:iCs/>
                <w:color w:val="000000" w:themeColor="text1"/>
                <w:sz w:val="24"/>
                <w:szCs w:val="24"/>
              </w:rPr>
            </w:pPr>
          </w:p>
          <w:p w14:paraId="452A430C" w14:textId="015AFBDB" w:rsidR="00CF75DB" w:rsidRDefault="00CF75DB" w:rsidP="00553995">
            <w:pPr>
              <w:jc w:val="both"/>
              <w:rPr>
                <w:rFonts w:ascii="Times New Roman" w:hAnsi="Times New Roman"/>
                <w:bCs/>
                <w:iCs/>
                <w:color w:val="000000" w:themeColor="text1"/>
                <w:sz w:val="24"/>
                <w:szCs w:val="24"/>
              </w:rPr>
            </w:pPr>
          </w:p>
          <w:p w14:paraId="1A7CA188" w14:textId="3A4D8EE3" w:rsidR="00CF75DB" w:rsidRDefault="00CF75DB" w:rsidP="00553995">
            <w:pPr>
              <w:jc w:val="both"/>
              <w:rPr>
                <w:rFonts w:ascii="Times New Roman" w:hAnsi="Times New Roman"/>
                <w:bCs/>
                <w:iCs/>
                <w:color w:val="000000" w:themeColor="text1"/>
                <w:sz w:val="24"/>
                <w:szCs w:val="24"/>
              </w:rPr>
            </w:pPr>
          </w:p>
          <w:p w14:paraId="4C6F6D73" w14:textId="69C6A1CD" w:rsidR="00CF75DB" w:rsidRDefault="00CF75DB" w:rsidP="00553995">
            <w:pPr>
              <w:jc w:val="both"/>
              <w:rPr>
                <w:rFonts w:ascii="Times New Roman" w:hAnsi="Times New Roman"/>
                <w:bCs/>
                <w:iCs/>
                <w:color w:val="000000" w:themeColor="text1"/>
                <w:sz w:val="24"/>
                <w:szCs w:val="24"/>
              </w:rPr>
            </w:pPr>
          </w:p>
          <w:p w14:paraId="043A2B30" w14:textId="77777777" w:rsidR="00CF75DB" w:rsidRPr="002552B0" w:rsidRDefault="00CF75DB" w:rsidP="00553995">
            <w:pPr>
              <w:jc w:val="both"/>
              <w:rPr>
                <w:rFonts w:ascii="Times New Roman" w:hAnsi="Times New Roman"/>
                <w:bCs/>
                <w:iCs/>
                <w:color w:val="000000" w:themeColor="text1"/>
                <w:sz w:val="24"/>
                <w:szCs w:val="24"/>
              </w:rPr>
            </w:pPr>
          </w:p>
          <w:p w14:paraId="27FA7834" w14:textId="77777777" w:rsidR="00C6392E" w:rsidRPr="002552B0" w:rsidRDefault="00C6392E" w:rsidP="00553995">
            <w:pPr>
              <w:jc w:val="both"/>
              <w:rPr>
                <w:rFonts w:ascii="Times New Roman" w:hAnsi="Times New Roman"/>
                <w:bCs/>
                <w:iCs/>
                <w:color w:val="000000" w:themeColor="text1"/>
                <w:sz w:val="24"/>
                <w:szCs w:val="24"/>
              </w:rPr>
            </w:pPr>
          </w:p>
          <w:p w14:paraId="5D009AA6" w14:textId="3FBA8203" w:rsidR="00952E2E" w:rsidRPr="002552B0" w:rsidRDefault="00553995" w:rsidP="00553995">
            <w:pPr>
              <w:jc w:val="both"/>
              <w:rPr>
                <w:rFonts w:ascii="Times New Roman" w:hAnsi="Times New Roman"/>
                <w:bCs/>
                <w:iCs/>
                <w:color w:val="000000" w:themeColor="text1"/>
                <w:sz w:val="24"/>
                <w:szCs w:val="24"/>
              </w:rPr>
            </w:pPr>
            <w:r w:rsidRPr="002552B0">
              <w:rPr>
                <w:rFonts w:ascii="Times New Roman" w:hAnsi="Times New Roman"/>
                <w:bCs/>
                <w:iCs/>
                <w:color w:val="000000" w:themeColor="text1"/>
                <w:sz w:val="24"/>
                <w:szCs w:val="24"/>
              </w:rPr>
              <w:lastRenderedPageBreak/>
              <w:t xml:space="preserve">2. </w:t>
            </w:r>
            <w:r w:rsidR="00952E2E" w:rsidRPr="002552B0">
              <w:rPr>
                <w:rFonts w:ascii="Times New Roman" w:hAnsi="Times New Roman"/>
                <w:bCs/>
                <w:iCs/>
                <w:color w:val="000000" w:themeColor="text1"/>
                <w:sz w:val="24"/>
                <w:szCs w:val="24"/>
              </w:rPr>
              <w:t>В раздел 19 „Критерии за подбор“ не</w:t>
            </w:r>
            <w:r w:rsidR="000E7FF9" w:rsidRPr="002552B0">
              <w:rPr>
                <w:rFonts w:ascii="Times New Roman" w:hAnsi="Times New Roman"/>
                <w:bCs/>
                <w:iCs/>
                <w:color w:val="000000" w:themeColor="text1"/>
                <w:sz w:val="24"/>
                <w:szCs w:val="24"/>
              </w:rPr>
              <w:t xml:space="preserve"> се дава приоритет на конкретни </w:t>
            </w:r>
            <w:r w:rsidR="00952E2E" w:rsidRPr="002552B0">
              <w:rPr>
                <w:rFonts w:ascii="Times New Roman" w:hAnsi="Times New Roman"/>
                <w:bCs/>
                <w:iCs/>
                <w:color w:val="000000" w:themeColor="text1"/>
                <w:sz w:val="24"/>
                <w:szCs w:val="24"/>
              </w:rPr>
              <w:t>култури</w:t>
            </w:r>
            <w:r w:rsidR="00AA279D" w:rsidRPr="002552B0">
              <w:rPr>
                <w:rFonts w:ascii="Times New Roman" w:hAnsi="Times New Roman"/>
                <w:bCs/>
                <w:iCs/>
                <w:color w:val="000000" w:themeColor="text1"/>
                <w:sz w:val="24"/>
                <w:szCs w:val="24"/>
              </w:rPr>
              <w:t>, тъй като направлението е насочено към</w:t>
            </w:r>
            <w:r w:rsidR="00993DE1" w:rsidRPr="002552B0">
              <w:rPr>
                <w:rFonts w:ascii="Times New Roman" w:hAnsi="Times New Roman"/>
                <w:bCs/>
                <w:iCs/>
                <w:color w:val="000000" w:themeColor="text1"/>
                <w:sz w:val="24"/>
                <w:szCs w:val="24"/>
              </w:rPr>
              <w:t xml:space="preserve"> сектор</w:t>
            </w:r>
            <w:r w:rsidR="00AA279D" w:rsidRPr="002552B0">
              <w:rPr>
                <w:rFonts w:ascii="Times New Roman" w:hAnsi="Times New Roman"/>
                <w:bCs/>
                <w:iCs/>
                <w:color w:val="000000" w:themeColor="text1"/>
                <w:sz w:val="24"/>
                <w:szCs w:val="24"/>
              </w:rPr>
              <w:t xml:space="preserve"> „Плодове и зеленчуци“</w:t>
            </w:r>
            <w:r w:rsidR="00993DE1" w:rsidRPr="002552B0">
              <w:rPr>
                <w:rFonts w:ascii="Times New Roman" w:hAnsi="Times New Roman"/>
                <w:bCs/>
                <w:iCs/>
                <w:color w:val="000000" w:themeColor="text1"/>
                <w:sz w:val="24"/>
                <w:szCs w:val="24"/>
              </w:rPr>
              <w:t>, в т.ч. всички култури отнасящи се до съответния сектор</w:t>
            </w:r>
            <w:r w:rsidR="00952E2E" w:rsidRPr="002552B0">
              <w:rPr>
                <w:rFonts w:ascii="Times New Roman" w:hAnsi="Times New Roman"/>
                <w:bCs/>
                <w:iCs/>
                <w:color w:val="000000" w:themeColor="text1"/>
                <w:sz w:val="24"/>
                <w:szCs w:val="24"/>
              </w:rPr>
              <w:t xml:space="preserve">. </w:t>
            </w:r>
            <w:r w:rsidR="00993DE1" w:rsidRPr="002552B0">
              <w:rPr>
                <w:rFonts w:ascii="Times New Roman" w:hAnsi="Times New Roman"/>
                <w:bCs/>
                <w:iCs/>
                <w:color w:val="000000" w:themeColor="text1"/>
                <w:sz w:val="24"/>
                <w:szCs w:val="24"/>
              </w:rPr>
              <w:t>В тази връзка, п</w:t>
            </w:r>
            <w:r w:rsidR="00952E2E" w:rsidRPr="002552B0">
              <w:rPr>
                <w:rFonts w:ascii="Times New Roman" w:hAnsi="Times New Roman"/>
                <w:bCs/>
                <w:iCs/>
                <w:color w:val="000000" w:themeColor="text1"/>
                <w:sz w:val="24"/>
                <w:szCs w:val="24"/>
              </w:rPr>
              <w:t>осочен</w:t>
            </w:r>
            <w:r w:rsidR="00906E69" w:rsidRPr="002552B0">
              <w:rPr>
                <w:rFonts w:ascii="Times New Roman" w:hAnsi="Times New Roman"/>
                <w:bCs/>
                <w:iCs/>
                <w:color w:val="000000" w:themeColor="text1"/>
                <w:sz w:val="24"/>
                <w:szCs w:val="24"/>
              </w:rPr>
              <w:t>ия</w:t>
            </w:r>
            <w:r w:rsidR="00993DE1" w:rsidRPr="002552B0">
              <w:rPr>
                <w:rFonts w:ascii="Times New Roman" w:hAnsi="Times New Roman"/>
                <w:bCs/>
                <w:iCs/>
                <w:color w:val="000000" w:themeColor="text1"/>
                <w:sz w:val="24"/>
                <w:szCs w:val="24"/>
              </w:rPr>
              <w:t>т</w:t>
            </w:r>
            <w:r w:rsidR="00906E69" w:rsidRPr="002552B0">
              <w:rPr>
                <w:rFonts w:ascii="Times New Roman" w:hAnsi="Times New Roman"/>
                <w:bCs/>
                <w:iCs/>
                <w:color w:val="000000" w:themeColor="text1"/>
                <w:sz w:val="24"/>
                <w:szCs w:val="24"/>
              </w:rPr>
              <w:t xml:space="preserve"> списък с култури в раздел 13.1 „Допустими дейности“ </w:t>
            </w:r>
            <w:r w:rsidR="00952E2E" w:rsidRPr="002552B0">
              <w:rPr>
                <w:rFonts w:ascii="Times New Roman" w:hAnsi="Times New Roman"/>
                <w:bCs/>
                <w:iCs/>
                <w:color w:val="000000" w:themeColor="text1"/>
                <w:sz w:val="24"/>
                <w:szCs w:val="24"/>
              </w:rPr>
              <w:t>не е изчерпателен и включва „други култури“</w:t>
            </w:r>
            <w:r w:rsidR="00CF75DB">
              <w:rPr>
                <w:rFonts w:ascii="Times New Roman" w:hAnsi="Times New Roman"/>
                <w:bCs/>
                <w:iCs/>
                <w:color w:val="000000" w:themeColor="text1"/>
                <w:sz w:val="24"/>
                <w:szCs w:val="24"/>
              </w:rPr>
              <w:t>.</w:t>
            </w:r>
            <w:r w:rsidR="00952E2E" w:rsidRPr="002552B0">
              <w:rPr>
                <w:rFonts w:ascii="Times New Roman" w:hAnsi="Times New Roman"/>
                <w:bCs/>
                <w:iCs/>
                <w:color w:val="000000" w:themeColor="text1"/>
                <w:sz w:val="24"/>
                <w:szCs w:val="24"/>
              </w:rPr>
              <w:t xml:space="preserve"> </w:t>
            </w:r>
          </w:p>
          <w:p w14:paraId="7B39B5F5" w14:textId="77777777" w:rsidR="00952E2E" w:rsidRPr="002552B0" w:rsidRDefault="00952E2E" w:rsidP="00952E2E">
            <w:pPr>
              <w:jc w:val="both"/>
              <w:rPr>
                <w:rFonts w:ascii="Times New Roman" w:hAnsi="Times New Roman"/>
                <w:bCs/>
                <w:iCs/>
                <w:color w:val="000000" w:themeColor="text1"/>
                <w:sz w:val="24"/>
                <w:szCs w:val="24"/>
              </w:rPr>
            </w:pPr>
          </w:p>
          <w:p w14:paraId="7006682B" w14:textId="77777777" w:rsidR="00952E2E" w:rsidRPr="002552B0" w:rsidRDefault="00952E2E" w:rsidP="00952E2E">
            <w:pPr>
              <w:jc w:val="both"/>
              <w:rPr>
                <w:rFonts w:ascii="Times New Roman" w:hAnsi="Times New Roman"/>
                <w:bCs/>
                <w:iCs/>
                <w:color w:val="000000" w:themeColor="text1"/>
                <w:sz w:val="24"/>
                <w:szCs w:val="24"/>
              </w:rPr>
            </w:pPr>
          </w:p>
          <w:p w14:paraId="40D736AD" w14:textId="77777777" w:rsidR="00952E2E" w:rsidRPr="002552B0" w:rsidRDefault="00952E2E" w:rsidP="00952E2E">
            <w:pPr>
              <w:jc w:val="both"/>
              <w:rPr>
                <w:rFonts w:ascii="Times New Roman" w:hAnsi="Times New Roman"/>
                <w:bCs/>
                <w:iCs/>
                <w:color w:val="000000" w:themeColor="text1"/>
                <w:sz w:val="24"/>
                <w:szCs w:val="24"/>
              </w:rPr>
            </w:pPr>
          </w:p>
          <w:p w14:paraId="1B596AD5" w14:textId="77777777" w:rsidR="00952E2E" w:rsidRPr="002552B0" w:rsidRDefault="00952E2E" w:rsidP="00952E2E">
            <w:pPr>
              <w:jc w:val="both"/>
              <w:rPr>
                <w:rFonts w:ascii="Times New Roman" w:hAnsi="Times New Roman"/>
                <w:bCs/>
                <w:iCs/>
                <w:color w:val="000000" w:themeColor="text1"/>
                <w:sz w:val="24"/>
                <w:szCs w:val="24"/>
              </w:rPr>
            </w:pPr>
          </w:p>
          <w:p w14:paraId="50643B01" w14:textId="77777777" w:rsidR="00952E2E" w:rsidRPr="002552B0" w:rsidRDefault="00952E2E" w:rsidP="00952E2E">
            <w:pPr>
              <w:jc w:val="both"/>
              <w:rPr>
                <w:rFonts w:ascii="Times New Roman" w:hAnsi="Times New Roman"/>
                <w:bCs/>
                <w:iCs/>
                <w:color w:val="000000" w:themeColor="text1"/>
                <w:sz w:val="24"/>
                <w:szCs w:val="24"/>
              </w:rPr>
            </w:pPr>
          </w:p>
          <w:p w14:paraId="30387619" w14:textId="77777777" w:rsidR="00952E2E" w:rsidRPr="002552B0" w:rsidRDefault="00952E2E" w:rsidP="00952E2E">
            <w:pPr>
              <w:jc w:val="both"/>
              <w:rPr>
                <w:rFonts w:ascii="Times New Roman" w:hAnsi="Times New Roman"/>
                <w:bCs/>
                <w:iCs/>
                <w:color w:val="000000" w:themeColor="text1"/>
                <w:sz w:val="24"/>
                <w:szCs w:val="24"/>
              </w:rPr>
            </w:pPr>
          </w:p>
          <w:p w14:paraId="011763AB" w14:textId="77777777" w:rsidR="00952E2E" w:rsidRPr="002552B0" w:rsidRDefault="00952E2E" w:rsidP="00952E2E">
            <w:pPr>
              <w:jc w:val="both"/>
              <w:rPr>
                <w:rFonts w:ascii="Times New Roman" w:hAnsi="Times New Roman"/>
                <w:bCs/>
                <w:iCs/>
                <w:color w:val="000000" w:themeColor="text1"/>
                <w:sz w:val="24"/>
                <w:szCs w:val="24"/>
              </w:rPr>
            </w:pPr>
          </w:p>
          <w:p w14:paraId="79574EA4" w14:textId="77777777" w:rsidR="00952E2E" w:rsidRPr="002552B0" w:rsidRDefault="00952E2E" w:rsidP="00952E2E">
            <w:pPr>
              <w:jc w:val="both"/>
              <w:rPr>
                <w:rFonts w:ascii="Times New Roman" w:hAnsi="Times New Roman"/>
                <w:bCs/>
                <w:iCs/>
                <w:color w:val="000000" w:themeColor="text1"/>
                <w:sz w:val="24"/>
                <w:szCs w:val="24"/>
              </w:rPr>
            </w:pPr>
          </w:p>
          <w:p w14:paraId="2570DA46" w14:textId="77777777" w:rsidR="00952E2E" w:rsidRPr="002552B0" w:rsidRDefault="00952E2E" w:rsidP="00952E2E">
            <w:pPr>
              <w:jc w:val="both"/>
              <w:rPr>
                <w:rFonts w:ascii="Times New Roman" w:hAnsi="Times New Roman"/>
                <w:bCs/>
                <w:iCs/>
                <w:color w:val="000000" w:themeColor="text1"/>
                <w:sz w:val="24"/>
                <w:szCs w:val="24"/>
              </w:rPr>
            </w:pPr>
          </w:p>
          <w:p w14:paraId="757275A2" w14:textId="77777777" w:rsidR="00952E2E" w:rsidRPr="002552B0" w:rsidRDefault="00952E2E" w:rsidP="00952E2E">
            <w:pPr>
              <w:jc w:val="both"/>
              <w:rPr>
                <w:rFonts w:ascii="Times New Roman" w:hAnsi="Times New Roman"/>
                <w:bCs/>
                <w:iCs/>
                <w:color w:val="000000" w:themeColor="text1"/>
                <w:sz w:val="24"/>
                <w:szCs w:val="24"/>
              </w:rPr>
            </w:pPr>
          </w:p>
          <w:p w14:paraId="4317CF9F" w14:textId="711A9397" w:rsidR="00952E2E" w:rsidRDefault="00952E2E" w:rsidP="00952E2E">
            <w:pPr>
              <w:jc w:val="both"/>
              <w:rPr>
                <w:rFonts w:ascii="Times New Roman" w:hAnsi="Times New Roman"/>
                <w:bCs/>
                <w:iCs/>
                <w:color w:val="000000" w:themeColor="text1"/>
                <w:sz w:val="24"/>
                <w:szCs w:val="24"/>
              </w:rPr>
            </w:pPr>
          </w:p>
          <w:p w14:paraId="239CF447" w14:textId="77777777" w:rsidR="00CF75DB" w:rsidRPr="002552B0" w:rsidRDefault="00CF75DB" w:rsidP="00952E2E">
            <w:pPr>
              <w:jc w:val="both"/>
              <w:rPr>
                <w:rFonts w:ascii="Times New Roman" w:hAnsi="Times New Roman"/>
                <w:bCs/>
                <w:iCs/>
                <w:color w:val="000000" w:themeColor="text1"/>
                <w:sz w:val="24"/>
                <w:szCs w:val="24"/>
              </w:rPr>
            </w:pPr>
          </w:p>
          <w:p w14:paraId="0384E5B3" w14:textId="77777777" w:rsidR="00952E2E" w:rsidRPr="002552B0" w:rsidRDefault="00952E2E" w:rsidP="00952E2E">
            <w:pPr>
              <w:jc w:val="both"/>
              <w:rPr>
                <w:rFonts w:ascii="Times New Roman" w:hAnsi="Times New Roman"/>
                <w:bCs/>
                <w:iCs/>
                <w:color w:val="000000" w:themeColor="text1"/>
                <w:sz w:val="24"/>
                <w:szCs w:val="24"/>
              </w:rPr>
            </w:pPr>
          </w:p>
          <w:p w14:paraId="0926D785" w14:textId="2591E2FC" w:rsidR="00952E2E" w:rsidRPr="002552B0" w:rsidRDefault="00952E2E" w:rsidP="00952E2E">
            <w:pPr>
              <w:jc w:val="both"/>
              <w:rPr>
                <w:rFonts w:ascii="Times New Roman" w:hAnsi="Times New Roman"/>
                <w:bCs/>
                <w:iCs/>
                <w:color w:val="000000" w:themeColor="text1"/>
                <w:sz w:val="24"/>
                <w:szCs w:val="24"/>
              </w:rPr>
            </w:pPr>
          </w:p>
          <w:p w14:paraId="13D201A9" w14:textId="1D45D15A" w:rsidR="00952E2E" w:rsidRPr="002552B0" w:rsidRDefault="00952E2E" w:rsidP="00952E2E">
            <w:pPr>
              <w:jc w:val="both"/>
              <w:rPr>
                <w:rFonts w:ascii="Times New Roman" w:hAnsi="Times New Roman"/>
                <w:bCs/>
                <w:iCs/>
                <w:color w:val="000000" w:themeColor="text1"/>
                <w:sz w:val="24"/>
                <w:szCs w:val="24"/>
              </w:rPr>
            </w:pPr>
          </w:p>
          <w:p w14:paraId="7A9678B2" w14:textId="3068E0BB" w:rsidR="00952E2E" w:rsidRPr="002552B0" w:rsidRDefault="00553995" w:rsidP="00553995">
            <w:pPr>
              <w:jc w:val="both"/>
              <w:rPr>
                <w:rFonts w:ascii="Times New Roman" w:eastAsia="Times New Roman" w:hAnsi="Times New Roman" w:cs="Times New Roman"/>
                <w:bCs/>
                <w:iCs/>
                <w:color w:val="000000" w:themeColor="text1"/>
                <w:sz w:val="24"/>
                <w:szCs w:val="24"/>
              </w:rPr>
            </w:pPr>
            <w:r w:rsidRPr="002552B0">
              <w:rPr>
                <w:rFonts w:ascii="Times New Roman" w:hAnsi="Times New Roman"/>
                <w:bCs/>
                <w:iCs/>
                <w:color w:val="000000" w:themeColor="text1"/>
                <w:sz w:val="24"/>
                <w:szCs w:val="24"/>
              </w:rPr>
              <w:t xml:space="preserve">3. </w:t>
            </w:r>
            <w:r w:rsidR="00B915DF" w:rsidRPr="002552B0">
              <w:rPr>
                <w:rFonts w:ascii="Times New Roman" w:hAnsi="Times New Roman"/>
                <w:bCs/>
                <w:iCs/>
                <w:color w:val="000000" w:themeColor="text1"/>
                <w:sz w:val="24"/>
                <w:szCs w:val="24"/>
              </w:rPr>
              <w:t>Приема се. Нанесени са корекции по отношение на членовете на групата/организацията</w:t>
            </w:r>
            <w:r w:rsidR="00993DE1" w:rsidRPr="002552B0">
              <w:rPr>
                <w:rFonts w:ascii="Times New Roman" w:hAnsi="Times New Roman"/>
                <w:bCs/>
                <w:iCs/>
                <w:color w:val="000000" w:themeColor="text1"/>
                <w:sz w:val="24"/>
                <w:szCs w:val="24"/>
              </w:rPr>
              <w:t xml:space="preserve"> на производители като допустими получатели на помощта</w:t>
            </w:r>
            <w:r w:rsidR="00B915DF" w:rsidRPr="002552B0">
              <w:rPr>
                <w:rFonts w:ascii="Times New Roman" w:hAnsi="Times New Roman"/>
                <w:bCs/>
                <w:iCs/>
                <w:color w:val="000000" w:themeColor="text1"/>
                <w:sz w:val="24"/>
                <w:szCs w:val="24"/>
              </w:rPr>
              <w:t xml:space="preserve">. </w:t>
            </w:r>
          </w:p>
          <w:p w14:paraId="79A14FBA" w14:textId="77777777" w:rsidR="00381BCC" w:rsidRPr="002552B0" w:rsidRDefault="00381BCC" w:rsidP="00381BCC">
            <w:pPr>
              <w:jc w:val="both"/>
              <w:rPr>
                <w:rFonts w:ascii="Times New Roman" w:hAnsi="Times New Roman"/>
                <w:bCs/>
                <w:iCs/>
                <w:color w:val="000000" w:themeColor="text1"/>
                <w:sz w:val="24"/>
                <w:szCs w:val="24"/>
              </w:rPr>
            </w:pPr>
          </w:p>
          <w:p w14:paraId="3C7C9792" w14:textId="77777777" w:rsidR="00381BCC" w:rsidRPr="002552B0" w:rsidRDefault="00381BCC" w:rsidP="00381BCC">
            <w:pPr>
              <w:jc w:val="both"/>
              <w:rPr>
                <w:rFonts w:ascii="Times New Roman" w:hAnsi="Times New Roman"/>
                <w:bCs/>
                <w:iCs/>
                <w:color w:val="000000" w:themeColor="text1"/>
                <w:sz w:val="24"/>
                <w:szCs w:val="24"/>
              </w:rPr>
            </w:pPr>
          </w:p>
          <w:p w14:paraId="12CF7F67" w14:textId="77777777" w:rsidR="00381BCC" w:rsidRPr="002552B0" w:rsidRDefault="00381BCC" w:rsidP="00381BCC">
            <w:pPr>
              <w:jc w:val="both"/>
              <w:rPr>
                <w:rFonts w:ascii="Times New Roman" w:hAnsi="Times New Roman"/>
                <w:bCs/>
                <w:iCs/>
                <w:color w:val="000000" w:themeColor="text1"/>
                <w:sz w:val="24"/>
                <w:szCs w:val="24"/>
              </w:rPr>
            </w:pPr>
          </w:p>
          <w:p w14:paraId="3D575135" w14:textId="77777777" w:rsidR="00381BCC" w:rsidRPr="002552B0" w:rsidRDefault="00381BCC" w:rsidP="00381BCC">
            <w:pPr>
              <w:jc w:val="both"/>
              <w:rPr>
                <w:rFonts w:ascii="Times New Roman" w:hAnsi="Times New Roman"/>
                <w:bCs/>
                <w:iCs/>
                <w:color w:val="000000" w:themeColor="text1"/>
                <w:sz w:val="24"/>
                <w:szCs w:val="24"/>
              </w:rPr>
            </w:pPr>
          </w:p>
          <w:p w14:paraId="59D34055" w14:textId="77777777" w:rsidR="00381BCC" w:rsidRPr="002552B0" w:rsidRDefault="00381BCC" w:rsidP="00381BCC">
            <w:pPr>
              <w:jc w:val="both"/>
              <w:rPr>
                <w:rFonts w:ascii="Times New Roman" w:hAnsi="Times New Roman"/>
                <w:bCs/>
                <w:iCs/>
                <w:color w:val="000000" w:themeColor="text1"/>
                <w:sz w:val="24"/>
                <w:szCs w:val="24"/>
              </w:rPr>
            </w:pPr>
          </w:p>
          <w:p w14:paraId="1857F42B" w14:textId="77777777" w:rsidR="00381BCC" w:rsidRPr="002552B0" w:rsidRDefault="00381BCC" w:rsidP="00381BCC">
            <w:pPr>
              <w:jc w:val="both"/>
              <w:rPr>
                <w:rFonts w:ascii="Times New Roman" w:hAnsi="Times New Roman"/>
                <w:bCs/>
                <w:iCs/>
                <w:color w:val="000000" w:themeColor="text1"/>
                <w:sz w:val="24"/>
                <w:szCs w:val="24"/>
              </w:rPr>
            </w:pPr>
          </w:p>
          <w:p w14:paraId="013ECFB2" w14:textId="77777777" w:rsidR="00381BCC" w:rsidRPr="002552B0" w:rsidRDefault="00381BCC" w:rsidP="00381BCC">
            <w:pPr>
              <w:jc w:val="both"/>
              <w:rPr>
                <w:rFonts w:ascii="Times New Roman" w:hAnsi="Times New Roman"/>
                <w:bCs/>
                <w:iCs/>
                <w:color w:val="000000" w:themeColor="text1"/>
                <w:sz w:val="24"/>
                <w:szCs w:val="24"/>
              </w:rPr>
            </w:pPr>
          </w:p>
          <w:p w14:paraId="61B28A5F" w14:textId="77777777" w:rsidR="00381BCC" w:rsidRPr="002552B0" w:rsidRDefault="00381BCC" w:rsidP="00381BCC">
            <w:pPr>
              <w:jc w:val="both"/>
              <w:rPr>
                <w:rFonts w:ascii="Times New Roman" w:hAnsi="Times New Roman"/>
                <w:bCs/>
                <w:iCs/>
                <w:color w:val="000000" w:themeColor="text1"/>
                <w:sz w:val="24"/>
                <w:szCs w:val="24"/>
              </w:rPr>
            </w:pPr>
          </w:p>
          <w:p w14:paraId="19734CE3" w14:textId="77777777" w:rsidR="00381BCC" w:rsidRPr="002552B0" w:rsidRDefault="00381BCC" w:rsidP="00381BCC">
            <w:pPr>
              <w:jc w:val="both"/>
              <w:rPr>
                <w:rFonts w:ascii="Times New Roman" w:hAnsi="Times New Roman"/>
                <w:bCs/>
                <w:iCs/>
                <w:color w:val="000000" w:themeColor="text1"/>
                <w:sz w:val="24"/>
                <w:szCs w:val="24"/>
              </w:rPr>
            </w:pPr>
          </w:p>
          <w:p w14:paraId="77594E65" w14:textId="77777777" w:rsidR="00381BCC" w:rsidRPr="002552B0" w:rsidRDefault="00381BCC" w:rsidP="00381BCC">
            <w:pPr>
              <w:jc w:val="both"/>
              <w:rPr>
                <w:rFonts w:ascii="Times New Roman" w:hAnsi="Times New Roman"/>
                <w:bCs/>
                <w:iCs/>
                <w:color w:val="000000" w:themeColor="text1"/>
                <w:sz w:val="24"/>
                <w:szCs w:val="24"/>
              </w:rPr>
            </w:pPr>
          </w:p>
          <w:p w14:paraId="38215FCB" w14:textId="77777777" w:rsidR="00381BCC" w:rsidRPr="002552B0" w:rsidRDefault="00381BCC" w:rsidP="00381BCC">
            <w:pPr>
              <w:jc w:val="both"/>
              <w:rPr>
                <w:rFonts w:ascii="Times New Roman" w:hAnsi="Times New Roman"/>
                <w:bCs/>
                <w:iCs/>
                <w:color w:val="000000" w:themeColor="text1"/>
                <w:sz w:val="24"/>
                <w:szCs w:val="24"/>
              </w:rPr>
            </w:pPr>
          </w:p>
          <w:p w14:paraId="7364C62F" w14:textId="77777777" w:rsidR="00381BCC" w:rsidRPr="002552B0" w:rsidRDefault="00381BCC" w:rsidP="007C4BE7">
            <w:pPr>
              <w:jc w:val="both"/>
              <w:rPr>
                <w:rFonts w:ascii="Times New Roman" w:hAnsi="Times New Roman" w:cs="Times New Roman"/>
                <w:bCs/>
                <w:iCs/>
                <w:color w:val="000000" w:themeColor="text1"/>
                <w:sz w:val="24"/>
                <w:szCs w:val="24"/>
              </w:rPr>
            </w:pPr>
          </w:p>
          <w:p w14:paraId="7C13F84D" w14:textId="77777777" w:rsidR="00381BCC" w:rsidRPr="002552B0" w:rsidRDefault="00381BCC" w:rsidP="007C4BE7">
            <w:pPr>
              <w:jc w:val="both"/>
              <w:rPr>
                <w:rFonts w:ascii="Times New Roman" w:hAnsi="Times New Roman" w:cs="Times New Roman"/>
                <w:bCs/>
                <w:iCs/>
                <w:color w:val="000000" w:themeColor="text1"/>
                <w:sz w:val="24"/>
                <w:szCs w:val="24"/>
              </w:rPr>
            </w:pPr>
          </w:p>
          <w:p w14:paraId="25298C4C" w14:textId="77777777" w:rsidR="00381BCC" w:rsidRPr="002552B0" w:rsidRDefault="00381BCC" w:rsidP="007C4BE7">
            <w:pPr>
              <w:jc w:val="both"/>
              <w:rPr>
                <w:rFonts w:ascii="Times New Roman" w:hAnsi="Times New Roman" w:cs="Times New Roman"/>
                <w:bCs/>
                <w:iCs/>
                <w:color w:val="000000" w:themeColor="text1"/>
                <w:sz w:val="24"/>
                <w:szCs w:val="24"/>
              </w:rPr>
            </w:pPr>
          </w:p>
          <w:p w14:paraId="45F80FDC" w14:textId="77777777" w:rsidR="00381BCC" w:rsidRPr="002552B0" w:rsidRDefault="00381BCC" w:rsidP="007C4BE7">
            <w:pPr>
              <w:jc w:val="both"/>
              <w:rPr>
                <w:rFonts w:ascii="Times New Roman" w:hAnsi="Times New Roman" w:cs="Times New Roman"/>
                <w:bCs/>
                <w:iCs/>
                <w:color w:val="000000" w:themeColor="text1"/>
                <w:sz w:val="24"/>
                <w:szCs w:val="24"/>
              </w:rPr>
            </w:pPr>
          </w:p>
          <w:p w14:paraId="58853300" w14:textId="77777777" w:rsidR="00381BCC" w:rsidRPr="002552B0" w:rsidRDefault="00381BCC" w:rsidP="007C4BE7">
            <w:pPr>
              <w:jc w:val="both"/>
              <w:rPr>
                <w:rFonts w:ascii="Times New Roman" w:hAnsi="Times New Roman" w:cs="Times New Roman"/>
                <w:bCs/>
                <w:iCs/>
                <w:color w:val="000000" w:themeColor="text1"/>
                <w:sz w:val="24"/>
                <w:szCs w:val="24"/>
              </w:rPr>
            </w:pPr>
          </w:p>
          <w:p w14:paraId="09027D2A" w14:textId="77777777" w:rsidR="00381BCC" w:rsidRPr="002552B0" w:rsidRDefault="00381BCC" w:rsidP="007C4BE7">
            <w:pPr>
              <w:jc w:val="both"/>
              <w:rPr>
                <w:rFonts w:ascii="Times New Roman" w:hAnsi="Times New Roman"/>
                <w:color w:val="000000" w:themeColor="text1"/>
                <w:sz w:val="24"/>
                <w:szCs w:val="24"/>
              </w:rPr>
            </w:pPr>
          </w:p>
          <w:p w14:paraId="3F8878E4" w14:textId="77777777" w:rsidR="001A712E" w:rsidRPr="002552B0" w:rsidRDefault="001A712E" w:rsidP="007C4BE7">
            <w:pPr>
              <w:jc w:val="both"/>
              <w:rPr>
                <w:rFonts w:ascii="Times New Roman" w:hAnsi="Times New Roman"/>
                <w:color w:val="000000" w:themeColor="text1"/>
                <w:sz w:val="24"/>
                <w:szCs w:val="24"/>
              </w:rPr>
            </w:pPr>
          </w:p>
          <w:p w14:paraId="7192AB5A" w14:textId="77777777" w:rsidR="001A712E" w:rsidRPr="002552B0" w:rsidRDefault="001A712E" w:rsidP="007C4BE7">
            <w:pPr>
              <w:jc w:val="both"/>
              <w:rPr>
                <w:rFonts w:ascii="Times New Roman" w:hAnsi="Times New Roman"/>
                <w:color w:val="000000" w:themeColor="text1"/>
                <w:sz w:val="24"/>
                <w:szCs w:val="24"/>
              </w:rPr>
            </w:pPr>
          </w:p>
          <w:p w14:paraId="22C48472" w14:textId="77777777" w:rsidR="001A712E" w:rsidRPr="002552B0" w:rsidRDefault="001A712E" w:rsidP="007C4BE7">
            <w:pPr>
              <w:jc w:val="both"/>
              <w:rPr>
                <w:rFonts w:ascii="Times New Roman" w:hAnsi="Times New Roman"/>
                <w:color w:val="000000" w:themeColor="text1"/>
                <w:sz w:val="24"/>
                <w:szCs w:val="24"/>
              </w:rPr>
            </w:pPr>
          </w:p>
          <w:p w14:paraId="6819E0DA" w14:textId="77777777" w:rsidR="001A712E" w:rsidRPr="002552B0" w:rsidRDefault="001A712E" w:rsidP="007C4BE7">
            <w:pPr>
              <w:jc w:val="both"/>
              <w:rPr>
                <w:rFonts w:ascii="Times New Roman" w:hAnsi="Times New Roman"/>
                <w:color w:val="000000" w:themeColor="text1"/>
                <w:sz w:val="24"/>
                <w:szCs w:val="24"/>
              </w:rPr>
            </w:pPr>
          </w:p>
          <w:p w14:paraId="43D40A6C" w14:textId="77777777" w:rsidR="001A712E" w:rsidRPr="002552B0" w:rsidRDefault="001A712E" w:rsidP="007C4BE7">
            <w:pPr>
              <w:jc w:val="both"/>
              <w:rPr>
                <w:rFonts w:ascii="Times New Roman" w:hAnsi="Times New Roman"/>
                <w:color w:val="000000" w:themeColor="text1"/>
                <w:sz w:val="24"/>
                <w:szCs w:val="24"/>
              </w:rPr>
            </w:pPr>
          </w:p>
          <w:p w14:paraId="38A0BB69" w14:textId="77777777" w:rsidR="001A712E" w:rsidRPr="002552B0" w:rsidRDefault="001A712E" w:rsidP="007C4BE7">
            <w:pPr>
              <w:jc w:val="both"/>
              <w:rPr>
                <w:rFonts w:ascii="Times New Roman" w:hAnsi="Times New Roman"/>
                <w:color w:val="000000" w:themeColor="text1"/>
                <w:sz w:val="24"/>
                <w:szCs w:val="24"/>
              </w:rPr>
            </w:pPr>
          </w:p>
          <w:p w14:paraId="09426D63" w14:textId="77777777" w:rsidR="001A712E" w:rsidRPr="002552B0" w:rsidRDefault="001A712E" w:rsidP="007C4BE7">
            <w:pPr>
              <w:jc w:val="both"/>
              <w:rPr>
                <w:rFonts w:ascii="Times New Roman" w:hAnsi="Times New Roman"/>
                <w:color w:val="000000" w:themeColor="text1"/>
                <w:sz w:val="24"/>
                <w:szCs w:val="24"/>
              </w:rPr>
            </w:pPr>
          </w:p>
          <w:p w14:paraId="546B11F5" w14:textId="77777777" w:rsidR="001A712E" w:rsidRPr="002552B0" w:rsidRDefault="001A712E" w:rsidP="007C4BE7">
            <w:pPr>
              <w:jc w:val="both"/>
              <w:rPr>
                <w:rFonts w:ascii="Times New Roman" w:hAnsi="Times New Roman"/>
                <w:color w:val="000000" w:themeColor="text1"/>
                <w:sz w:val="24"/>
                <w:szCs w:val="24"/>
              </w:rPr>
            </w:pPr>
          </w:p>
          <w:p w14:paraId="2A9CB72D" w14:textId="77777777" w:rsidR="001A712E" w:rsidRPr="002552B0" w:rsidRDefault="001A712E" w:rsidP="007C4BE7">
            <w:pPr>
              <w:jc w:val="both"/>
              <w:rPr>
                <w:rFonts w:ascii="Times New Roman" w:hAnsi="Times New Roman"/>
                <w:color w:val="000000" w:themeColor="text1"/>
                <w:sz w:val="24"/>
                <w:szCs w:val="24"/>
              </w:rPr>
            </w:pPr>
          </w:p>
          <w:p w14:paraId="592C04A6" w14:textId="77777777" w:rsidR="001A712E" w:rsidRPr="002552B0" w:rsidRDefault="001A712E" w:rsidP="007C4BE7">
            <w:pPr>
              <w:jc w:val="both"/>
              <w:rPr>
                <w:rFonts w:ascii="Times New Roman" w:hAnsi="Times New Roman"/>
                <w:color w:val="000000" w:themeColor="text1"/>
                <w:sz w:val="24"/>
                <w:szCs w:val="24"/>
              </w:rPr>
            </w:pPr>
          </w:p>
          <w:p w14:paraId="08BB4334" w14:textId="77777777" w:rsidR="001A712E" w:rsidRPr="002552B0" w:rsidRDefault="001A712E" w:rsidP="007C4BE7">
            <w:pPr>
              <w:jc w:val="both"/>
              <w:rPr>
                <w:rFonts w:ascii="Times New Roman" w:hAnsi="Times New Roman"/>
                <w:color w:val="000000" w:themeColor="text1"/>
                <w:sz w:val="24"/>
                <w:szCs w:val="24"/>
              </w:rPr>
            </w:pPr>
          </w:p>
          <w:p w14:paraId="130DCEC7" w14:textId="77777777" w:rsidR="001A712E" w:rsidRPr="002552B0" w:rsidRDefault="001A712E" w:rsidP="007C4BE7">
            <w:pPr>
              <w:jc w:val="both"/>
              <w:rPr>
                <w:rFonts w:ascii="Times New Roman" w:hAnsi="Times New Roman"/>
                <w:color w:val="000000" w:themeColor="text1"/>
                <w:sz w:val="24"/>
                <w:szCs w:val="24"/>
              </w:rPr>
            </w:pPr>
          </w:p>
          <w:p w14:paraId="13C25434" w14:textId="77777777" w:rsidR="001A712E" w:rsidRPr="002552B0" w:rsidRDefault="001A712E" w:rsidP="007C4BE7">
            <w:pPr>
              <w:jc w:val="both"/>
              <w:rPr>
                <w:rFonts w:ascii="Times New Roman" w:hAnsi="Times New Roman"/>
                <w:color w:val="000000" w:themeColor="text1"/>
                <w:sz w:val="24"/>
                <w:szCs w:val="24"/>
              </w:rPr>
            </w:pPr>
          </w:p>
          <w:p w14:paraId="2125134D" w14:textId="77777777" w:rsidR="001A712E" w:rsidRPr="002552B0" w:rsidRDefault="001A712E" w:rsidP="007C4BE7">
            <w:pPr>
              <w:jc w:val="both"/>
              <w:rPr>
                <w:rFonts w:ascii="Times New Roman" w:hAnsi="Times New Roman"/>
                <w:color w:val="000000" w:themeColor="text1"/>
                <w:sz w:val="24"/>
                <w:szCs w:val="24"/>
              </w:rPr>
            </w:pPr>
          </w:p>
          <w:p w14:paraId="26624498" w14:textId="77777777" w:rsidR="001A712E" w:rsidRPr="002552B0" w:rsidRDefault="001A712E" w:rsidP="007C4BE7">
            <w:pPr>
              <w:jc w:val="both"/>
              <w:rPr>
                <w:rFonts w:ascii="Times New Roman" w:hAnsi="Times New Roman"/>
                <w:color w:val="000000" w:themeColor="text1"/>
                <w:sz w:val="24"/>
                <w:szCs w:val="24"/>
              </w:rPr>
            </w:pPr>
          </w:p>
          <w:p w14:paraId="22EE49F8" w14:textId="77777777" w:rsidR="001A712E" w:rsidRPr="002552B0" w:rsidRDefault="001A712E" w:rsidP="007C4BE7">
            <w:pPr>
              <w:jc w:val="both"/>
              <w:rPr>
                <w:rFonts w:ascii="Times New Roman" w:hAnsi="Times New Roman"/>
                <w:color w:val="000000" w:themeColor="text1"/>
                <w:sz w:val="24"/>
                <w:szCs w:val="24"/>
              </w:rPr>
            </w:pPr>
          </w:p>
          <w:p w14:paraId="2A988543" w14:textId="77777777" w:rsidR="001A712E" w:rsidRPr="002552B0" w:rsidRDefault="001A712E" w:rsidP="007C4BE7">
            <w:pPr>
              <w:jc w:val="both"/>
              <w:rPr>
                <w:rFonts w:ascii="Times New Roman" w:hAnsi="Times New Roman"/>
                <w:color w:val="000000" w:themeColor="text1"/>
                <w:sz w:val="24"/>
                <w:szCs w:val="24"/>
              </w:rPr>
            </w:pPr>
          </w:p>
          <w:p w14:paraId="383D30D5" w14:textId="77777777" w:rsidR="001A712E" w:rsidRPr="002552B0" w:rsidRDefault="001A712E" w:rsidP="007C4BE7">
            <w:pPr>
              <w:jc w:val="both"/>
              <w:rPr>
                <w:rFonts w:ascii="Times New Roman" w:hAnsi="Times New Roman"/>
                <w:color w:val="000000" w:themeColor="text1"/>
                <w:sz w:val="24"/>
                <w:szCs w:val="24"/>
              </w:rPr>
            </w:pPr>
          </w:p>
          <w:p w14:paraId="1E873EE3" w14:textId="77777777" w:rsidR="001A712E" w:rsidRPr="002552B0" w:rsidRDefault="001A712E" w:rsidP="007C4BE7">
            <w:pPr>
              <w:jc w:val="both"/>
              <w:rPr>
                <w:rFonts w:ascii="Times New Roman" w:hAnsi="Times New Roman"/>
                <w:color w:val="000000" w:themeColor="text1"/>
                <w:sz w:val="24"/>
                <w:szCs w:val="24"/>
              </w:rPr>
            </w:pPr>
          </w:p>
          <w:p w14:paraId="45844655" w14:textId="77777777" w:rsidR="001A712E" w:rsidRPr="002552B0" w:rsidRDefault="001A712E" w:rsidP="007C4BE7">
            <w:pPr>
              <w:jc w:val="both"/>
              <w:rPr>
                <w:rFonts w:ascii="Times New Roman" w:hAnsi="Times New Roman"/>
                <w:color w:val="000000" w:themeColor="text1"/>
                <w:sz w:val="24"/>
                <w:szCs w:val="24"/>
              </w:rPr>
            </w:pPr>
          </w:p>
          <w:p w14:paraId="7E8B09BC" w14:textId="77777777" w:rsidR="001A712E" w:rsidRPr="002552B0" w:rsidRDefault="001A712E" w:rsidP="007C4BE7">
            <w:pPr>
              <w:jc w:val="both"/>
              <w:rPr>
                <w:rFonts w:ascii="Times New Roman" w:hAnsi="Times New Roman"/>
                <w:color w:val="000000" w:themeColor="text1"/>
                <w:sz w:val="24"/>
                <w:szCs w:val="24"/>
              </w:rPr>
            </w:pPr>
          </w:p>
          <w:p w14:paraId="37016FDA" w14:textId="77777777" w:rsidR="001A712E" w:rsidRPr="002552B0" w:rsidRDefault="001A712E" w:rsidP="007C4BE7">
            <w:pPr>
              <w:jc w:val="both"/>
              <w:rPr>
                <w:rFonts w:ascii="Times New Roman" w:hAnsi="Times New Roman"/>
                <w:color w:val="000000" w:themeColor="text1"/>
                <w:sz w:val="24"/>
                <w:szCs w:val="24"/>
              </w:rPr>
            </w:pPr>
          </w:p>
          <w:p w14:paraId="4D2CD017" w14:textId="77777777" w:rsidR="001A712E" w:rsidRPr="002552B0" w:rsidRDefault="001A712E" w:rsidP="007C4BE7">
            <w:pPr>
              <w:jc w:val="both"/>
              <w:rPr>
                <w:rFonts w:ascii="Times New Roman" w:hAnsi="Times New Roman"/>
                <w:color w:val="000000" w:themeColor="text1"/>
                <w:sz w:val="24"/>
                <w:szCs w:val="24"/>
              </w:rPr>
            </w:pPr>
          </w:p>
          <w:p w14:paraId="4B37F0A6" w14:textId="77777777" w:rsidR="001A712E" w:rsidRPr="002552B0" w:rsidRDefault="001A712E" w:rsidP="007C4BE7">
            <w:pPr>
              <w:jc w:val="both"/>
              <w:rPr>
                <w:rFonts w:ascii="Times New Roman" w:hAnsi="Times New Roman"/>
                <w:color w:val="000000" w:themeColor="text1"/>
                <w:sz w:val="24"/>
                <w:szCs w:val="24"/>
              </w:rPr>
            </w:pPr>
          </w:p>
          <w:p w14:paraId="3C17F888" w14:textId="77777777" w:rsidR="001A712E" w:rsidRPr="002552B0" w:rsidRDefault="001A712E" w:rsidP="007C4BE7">
            <w:pPr>
              <w:jc w:val="both"/>
              <w:rPr>
                <w:rFonts w:ascii="Times New Roman" w:hAnsi="Times New Roman"/>
                <w:color w:val="000000" w:themeColor="text1"/>
                <w:sz w:val="24"/>
                <w:szCs w:val="24"/>
              </w:rPr>
            </w:pPr>
          </w:p>
          <w:p w14:paraId="7EA64647" w14:textId="77777777" w:rsidR="001A712E" w:rsidRPr="002552B0" w:rsidRDefault="001A712E" w:rsidP="007C4BE7">
            <w:pPr>
              <w:jc w:val="both"/>
              <w:rPr>
                <w:rFonts w:ascii="Times New Roman" w:hAnsi="Times New Roman"/>
                <w:color w:val="000000" w:themeColor="text1"/>
                <w:sz w:val="24"/>
                <w:szCs w:val="24"/>
              </w:rPr>
            </w:pPr>
          </w:p>
          <w:p w14:paraId="4BE31FEE" w14:textId="77777777" w:rsidR="001A712E" w:rsidRPr="002552B0" w:rsidRDefault="001A712E" w:rsidP="007C4BE7">
            <w:pPr>
              <w:jc w:val="both"/>
              <w:rPr>
                <w:rFonts w:ascii="Times New Roman" w:hAnsi="Times New Roman"/>
                <w:color w:val="000000" w:themeColor="text1"/>
                <w:sz w:val="24"/>
                <w:szCs w:val="24"/>
              </w:rPr>
            </w:pPr>
          </w:p>
          <w:p w14:paraId="634CDD54" w14:textId="77777777" w:rsidR="001A712E" w:rsidRPr="002552B0" w:rsidRDefault="001A712E" w:rsidP="007C4BE7">
            <w:pPr>
              <w:jc w:val="both"/>
              <w:rPr>
                <w:rFonts w:ascii="Times New Roman" w:hAnsi="Times New Roman"/>
                <w:color w:val="000000" w:themeColor="text1"/>
                <w:sz w:val="24"/>
                <w:szCs w:val="24"/>
              </w:rPr>
            </w:pPr>
          </w:p>
          <w:p w14:paraId="16D3C0A0" w14:textId="77777777" w:rsidR="001A712E" w:rsidRPr="002552B0" w:rsidRDefault="001A712E" w:rsidP="007C4BE7">
            <w:pPr>
              <w:jc w:val="both"/>
              <w:rPr>
                <w:rFonts w:ascii="Times New Roman" w:hAnsi="Times New Roman"/>
                <w:color w:val="000000" w:themeColor="text1"/>
                <w:sz w:val="24"/>
                <w:szCs w:val="24"/>
              </w:rPr>
            </w:pPr>
          </w:p>
          <w:p w14:paraId="54917D2F" w14:textId="77777777" w:rsidR="001A712E" w:rsidRPr="002552B0" w:rsidRDefault="001A712E" w:rsidP="007C4BE7">
            <w:pPr>
              <w:jc w:val="both"/>
              <w:rPr>
                <w:rFonts w:ascii="Times New Roman" w:hAnsi="Times New Roman"/>
                <w:color w:val="000000" w:themeColor="text1"/>
                <w:sz w:val="24"/>
                <w:szCs w:val="24"/>
              </w:rPr>
            </w:pPr>
          </w:p>
          <w:p w14:paraId="6C7C63B7" w14:textId="77777777" w:rsidR="001A712E" w:rsidRPr="002552B0" w:rsidRDefault="001A712E" w:rsidP="007C4BE7">
            <w:pPr>
              <w:jc w:val="both"/>
              <w:rPr>
                <w:rFonts w:ascii="Times New Roman" w:hAnsi="Times New Roman"/>
                <w:color w:val="000000" w:themeColor="text1"/>
                <w:sz w:val="24"/>
                <w:szCs w:val="24"/>
              </w:rPr>
            </w:pPr>
          </w:p>
          <w:p w14:paraId="7B0A560B" w14:textId="77777777" w:rsidR="001A712E" w:rsidRPr="002552B0" w:rsidRDefault="001A712E" w:rsidP="007C4BE7">
            <w:pPr>
              <w:jc w:val="both"/>
              <w:rPr>
                <w:rFonts w:ascii="Times New Roman" w:hAnsi="Times New Roman"/>
                <w:color w:val="000000" w:themeColor="text1"/>
                <w:sz w:val="24"/>
                <w:szCs w:val="24"/>
              </w:rPr>
            </w:pPr>
          </w:p>
          <w:p w14:paraId="01199C20" w14:textId="0632CDD0" w:rsidR="001A712E" w:rsidRPr="002552B0" w:rsidRDefault="001A712E" w:rsidP="007C4BE7">
            <w:pPr>
              <w:jc w:val="both"/>
              <w:rPr>
                <w:rFonts w:ascii="Times New Roman" w:hAnsi="Times New Roman"/>
                <w:color w:val="000000" w:themeColor="text1"/>
                <w:sz w:val="24"/>
                <w:szCs w:val="24"/>
              </w:rPr>
            </w:pPr>
          </w:p>
          <w:p w14:paraId="4E872AE0" w14:textId="77777777" w:rsidR="001A712E" w:rsidRPr="002552B0" w:rsidRDefault="001A712E" w:rsidP="007C4BE7">
            <w:pPr>
              <w:jc w:val="both"/>
              <w:rPr>
                <w:rFonts w:ascii="Times New Roman" w:hAnsi="Times New Roman"/>
                <w:color w:val="000000" w:themeColor="text1"/>
                <w:sz w:val="24"/>
                <w:szCs w:val="24"/>
              </w:rPr>
            </w:pPr>
          </w:p>
          <w:p w14:paraId="3284B682" w14:textId="1DCAFC5F" w:rsidR="001A712E" w:rsidRPr="002552B0" w:rsidRDefault="00553995" w:rsidP="00553995">
            <w:pPr>
              <w:jc w:val="both"/>
              <w:rPr>
                <w:rFonts w:ascii="Times New Roman" w:eastAsia="Times New Roman" w:hAnsi="Times New Roman" w:cs="Times New Roman"/>
                <w:color w:val="000000" w:themeColor="text1"/>
                <w:sz w:val="24"/>
                <w:szCs w:val="24"/>
              </w:rPr>
            </w:pPr>
            <w:r w:rsidRPr="002552B0">
              <w:rPr>
                <w:rFonts w:ascii="Times New Roman" w:hAnsi="Times New Roman"/>
                <w:color w:val="000000" w:themeColor="text1"/>
                <w:sz w:val="24"/>
                <w:szCs w:val="24"/>
              </w:rPr>
              <w:t xml:space="preserve">4. </w:t>
            </w:r>
            <w:r w:rsidR="00B915DF" w:rsidRPr="002552B0">
              <w:rPr>
                <w:rFonts w:ascii="Times New Roman" w:hAnsi="Times New Roman"/>
                <w:color w:val="000000" w:themeColor="text1"/>
                <w:sz w:val="24"/>
                <w:szCs w:val="24"/>
              </w:rPr>
              <w:t xml:space="preserve">Не се приема. Срокът </w:t>
            </w:r>
            <w:r w:rsidR="00CF75DB">
              <w:rPr>
                <w:rFonts w:ascii="Times New Roman" w:hAnsi="Times New Roman"/>
                <w:color w:val="000000" w:themeColor="text1"/>
                <w:sz w:val="24"/>
                <w:szCs w:val="24"/>
              </w:rPr>
              <w:t xml:space="preserve">от </w:t>
            </w:r>
            <w:r w:rsidR="00B915DF" w:rsidRPr="002552B0">
              <w:rPr>
                <w:rFonts w:ascii="Times New Roman" w:hAnsi="Times New Roman"/>
                <w:color w:val="000000" w:themeColor="text1"/>
                <w:sz w:val="24"/>
                <w:szCs w:val="24"/>
              </w:rPr>
              <w:t>18-месе</w:t>
            </w:r>
            <w:r w:rsidR="00CF75DB">
              <w:rPr>
                <w:rFonts w:ascii="Times New Roman" w:hAnsi="Times New Roman"/>
                <w:color w:val="000000" w:themeColor="text1"/>
                <w:sz w:val="24"/>
                <w:szCs w:val="24"/>
              </w:rPr>
              <w:t xml:space="preserve">ца </w:t>
            </w:r>
            <w:r w:rsidR="00B915DF" w:rsidRPr="002552B0">
              <w:rPr>
                <w:rFonts w:ascii="Times New Roman" w:hAnsi="Times New Roman"/>
                <w:color w:val="000000" w:themeColor="text1"/>
                <w:sz w:val="24"/>
                <w:szCs w:val="24"/>
              </w:rPr>
              <w:t xml:space="preserve">за проекти,  включващи СМР е адекватен, предвид </w:t>
            </w:r>
            <w:r w:rsidR="00906E69" w:rsidRPr="002552B0">
              <w:rPr>
                <w:rFonts w:ascii="Times New Roman" w:hAnsi="Times New Roman"/>
                <w:color w:val="000000" w:themeColor="text1"/>
                <w:sz w:val="24"/>
                <w:szCs w:val="24"/>
              </w:rPr>
              <w:t>допустимите дейнос</w:t>
            </w:r>
            <w:r w:rsidR="00B915DF" w:rsidRPr="002552B0">
              <w:rPr>
                <w:rFonts w:ascii="Times New Roman" w:hAnsi="Times New Roman"/>
                <w:color w:val="000000" w:themeColor="text1"/>
                <w:sz w:val="24"/>
                <w:szCs w:val="24"/>
              </w:rPr>
              <w:t>т</w:t>
            </w:r>
            <w:r w:rsidR="00906E69" w:rsidRPr="002552B0">
              <w:rPr>
                <w:rFonts w:ascii="Times New Roman" w:hAnsi="Times New Roman"/>
                <w:color w:val="000000" w:themeColor="text1"/>
                <w:sz w:val="24"/>
                <w:szCs w:val="24"/>
              </w:rPr>
              <w:t>и по процедурата</w:t>
            </w:r>
            <w:r w:rsidR="00B915DF" w:rsidRPr="002552B0">
              <w:rPr>
                <w:rFonts w:ascii="Times New Roman" w:hAnsi="Times New Roman"/>
                <w:color w:val="000000" w:themeColor="text1"/>
                <w:sz w:val="24"/>
                <w:szCs w:val="24"/>
              </w:rPr>
              <w:t xml:space="preserve">. Крайния срок за изпълнение на дейностите е предвиден в Механизма. </w:t>
            </w:r>
          </w:p>
          <w:p w14:paraId="285A6415" w14:textId="77777777" w:rsidR="001A712E" w:rsidRPr="002552B0" w:rsidRDefault="001A712E" w:rsidP="007C4BE7">
            <w:pPr>
              <w:jc w:val="both"/>
              <w:rPr>
                <w:rFonts w:ascii="Times New Roman" w:hAnsi="Times New Roman"/>
                <w:color w:val="000000" w:themeColor="text1"/>
                <w:sz w:val="24"/>
                <w:szCs w:val="24"/>
              </w:rPr>
            </w:pPr>
          </w:p>
          <w:p w14:paraId="2EBE3EB7" w14:textId="77777777" w:rsidR="001A712E" w:rsidRPr="002552B0" w:rsidRDefault="001A712E" w:rsidP="007C4BE7">
            <w:pPr>
              <w:jc w:val="both"/>
              <w:rPr>
                <w:rFonts w:ascii="Times New Roman" w:hAnsi="Times New Roman"/>
                <w:color w:val="000000" w:themeColor="text1"/>
                <w:sz w:val="24"/>
                <w:szCs w:val="24"/>
              </w:rPr>
            </w:pPr>
          </w:p>
          <w:p w14:paraId="5378B817" w14:textId="77777777" w:rsidR="001A712E" w:rsidRPr="002552B0" w:rsidRDefault="001A712E" w:rsidP="007C4BE7">
            <w:pPr>
              <w:jc w:val="both"/>
              <w:rPr>
                <w:rFonts w:ascii="Times New Roman" w:hAnsi="Times New Roman"/>
                <w:color w:val="000000" w:themeColor="text1"/>
                <w:sz w:val="24"/>
                <w:szCs w:val="24"/>
              </w:rPr>
            </w:pPr>
          </w:p>
          <w:p w14:paraId="593B1A61" w14:textId="77777777" w:rsidR="001A712E" w:rsidRPr="002552B0" w:rsidRDefault="001A712E" w:rsidP="007C4BE7">
            <w:pPr>
              <w:jc w:val="both"/>
              <w:rPr>
                <w:rFonts w:ascii="Times New Roman" w:hAnsi="Times New Roman"/>
                <w:color w:val="000000" w:themeColor="text1"/>
                <w:sz w:val="24"/>
                <w:szCs w:val="24"/>
              </w:rPr>
            </w:pPr>
          </w:p>
          <w:p w14:paraId="4B6FD4C7" w14:textId="77777777" w:rsidR="001A712E" w:rsidRPr="002552B0" w:rsidRDefault="001A712E" w:rsidP="007C4BE7">
            <w:pPr>
              <w:jc w:val="both"/>
              <w:rPr>
                <w:rFonts w:ascii="Times New Roman" w:hAnsi="Times New Roman"/>
                <w:color w:val="000000" w:themeColor="text1"/>
                <w:sz w:val="24"/>
                <w:szCs w:val="24"/>
              </w:rPr>
            </w:pPr>
          </w:p>
          <w:p w14:paraId="1C42B275" w14:textId="77777777" w:rsidR="001A712E" w:rsidRPr="002552B0" w:rsidRDefault="001A712E" w:rsidP="007C4BE7">
            <w:pPr>
              <w:jc w:val="both"/>
              <w:rPr>
                <w:rFonts w:ascii="Times New Roman" w:hAnsi="Times New Roman"/>
                <w:color w:val="000000" w:themeColor="text1"/>
                <w:sz w:val="24"/>
                <w:szCs w:val="24"/>
              </w:rPr>
            </w:pPr>
          </w:p>
          <w:p w14:paraId="45C4F604" w14:textId="77777777" w:rsidR="001A712E" w:rsidRPr="002552B0" w:rsidRDefault="001A712E" w:rsidP="007C4BE7">
            <w:pPr>
              <w:jc w:val="both"/>
              <w:rPr>
                <w:rFonts w:ascii="Times New Roman" w:hAnsi="Times New Roman"/>
                <w:color w:val="000000" w:themeColor="text1"/>
                <w:sz w:val="24"/>
                <w:szCs w:val="24"/>
              </w:rPr>
            </w:pPr>
          </w:p>
          <w:p w14:paraId="301EC42E" w14:textId="77777777" w:rsidR="001A712E" w:rsidRPr="002552B0" w:rsidRDefault="001A712E" w:rsidP="007C4BE7">
            <w:pPr>
              <w:jc w:val="both"/>
              <w:rPr>
                <w:rFonts w:ascii="Times New Roman" w:hAnsi="Times New Roman"/>
                <w:color w:val="000000" w:themeColor="text1"/>
                <w:sz w:val="24"/>
                <w:szCs w:val="24"/>
              </w:rPr>
            </w:pPr>
          </w:p>
          <w:p w14:paraId="2758F28D" w14:textId="77777777" w:rsidR="001A712E" w:rsidRPr="002552B0" w:rsidRDefault="001A712E" w:rsidP="007C4BE7">
            <w:pPr>
              <w:jc w:val="both"/>
              <w:rPr>
                <w:rFonts w:ascii="Times New Roman" w:hAnsi="Times New Roman"/>
                <w:color w:val="000000" w:themeColor="text1"/>
                <w:sz w:val="24"/>
                <w:szCs w:val="24"/>
              </w:rPr>
            </w:pPr>
          </w:p>
          <w:p w14:paraId="1A5DDCE6" w14:textId="77777777" w:rsidR="001A712E" w:rsidRPr="002552B0" w:rsidRDefault="001A712E" w:rsidP="007C4BE7">
            <w:pPr>
              <w:jc w:val="both"/>
              <w:rPr>
                <w:rFonts w:ascii="Times New Roman" w:hAnsi="Times New Roman"/>
                <w:color w:val="000000" w:themeColor="text1"/>
                <w:sz w:val="24"/>
                <w:szCs w:val="24"/>
              </w:rPr>
            </w:pPr>
          </w:p>
          <w:p w14:paraId="1DF01695" w14:textId="77777777" w:rsidR="001A712E" w:rsidRPr="002552B0" w:rsidRDefault="001A712E" w:rsidP="007C4BE7">
            <w:pPr>
              <w:jc w:val="both"/>
              <w:rPr>
                <w:rFonts w:ascii="Times New Roman" w:hAnsi="Times New Roman"/>
                <w:color w:val="000000" w:themeColor="text1"/>
                <w:sz w:val="24"/>
                <w:szCs w:val="24"/>
              </w:rPr>
            </w:pPr>
          </w:p>
          <w:p w14:paraId="1E9F205B" w14:textId="77777777" w:rsidR="001A712E" w:rsidRPr="002552B0" w:rsidRDefault="001A712E" w:rsidP="007C4BE7">
            <w:pPr>
              <w:jc w:val="both"/>
              <w:rPr>
                <w:rFonts w:ascii="Times New Roman" w:hAnsi="Times New Roman"/>
                <w:color w:val="000000" w:themeColor="text1"/>
                <w:sz w:val="24"/>
                <w:szCs w:val="24"/>
              </w:rPr>
            </w:pPr>
          </w:p>
          <w:p w14:paraId="59A90ECF" w14:textId="77777777" w:rsidR="001A712E" w:rsidRPr="002552B0" w:rsidRDefault="001A712E" w:rsidP="007C4BE7">
            <w:pPr>
              <w:jc w:val="both"/>
              <w:rPr>
                <w:rFonts w:ascii="Times New Roman" w:hAnsi="Times New Roman"/>
                <w:color w:val="000000" w:themeColor="text1"/>
                <w:sz w:val="24"/>
                <w:szCs w:val="24"/>
              </w:rPr>
            </w:pPr>
          </w:p>
          <w:p w14:paraId="45AA0D8A" w14:textId="77777777" w:rsidR="001A712E" w:rsidRPr="002552B0" w:rsidRDefault="001A712E" w:rsidP="007C4BE7">
            <w:pPr>
              <w:jc w:val="both"/>
              <w:rPr>
                <w:rFonts w:ascii="Times New Roman" w:hAnsi="Times New Roman"/>
                <w:color w:val="000000" w:themeColor="text1"/>
                <w:sz w:val="24"/>
                <w:szCs w:val="24"/>
              </w:rPr>
            </w:pPr>
          </w:p>
          <w:p w14:paraId="27D64804" w14:textId="77777777" w:rsidR="001A712E" w:rsidRPr="002552B0" w:rsidRDefault="001A712E" w:rsidP="007C4BE7">
            <w:pPr>
              <w:jc w:val="both"/>
              <w:rPr>
                <w:rFonts w:ascii="Times New Roman" w:hAnsi="Times New Roman"/>
                <w:color w:val="000000" w:themeColor="text1"/>
                <w:sz w:val="24"/>
                <w:szCs w:val="24"/>
              </w:rPr>
            </w:pPr>
          </w:p>
          <w:p w14:paraId="629595F8" w14:textId="77777777" w:rsidR="001A712E" w:rsidRPr="002552B0" w:rsidRDefault="001A712E" w:rsidP="007C4BE7">
            <w:pPr>
              <w:jc w:val="both"/>
              <w:rPr>
                <w:rFonts w:ascii="Times New Roman" w:hAnsi="Times New Roman"/>
                <w:color w:val="000000" w:themeColor="text1"/>
                <w:sz w:val="24"/>
                <w:szCs w:val="24"/>
              </w:rPr>
            </w:pPr>
          </w:p>
          <w:p w14:paraId="1FA7471A" w14:textId="77777777" w:rsidR="001A712E" w:rsidRPr="002552B0" w:rsidRDefault="001A712E" w:rsidP="007C4BE7">
            <w:pPr>
              <w:jc w:val="both"/>
              <w:rPr>
                <w:rFonts w:ascii="Times New Roman" w:hAnsi="Times New Roman"/>
                <w:color w:val="000000" w:themeColor="text1"/>
                <w:sz w:val="24"/>
                <w:szCs w:val="24"/>
              </w:rPr>
            </w:pPr>
          </w:p>
          <w:p w14:paraId="6F5F7B85" w14:textId="0F407D90" w:rsidR="001A712E" w:rsidRDefault="001A712E" w:rsidP="007C4BE7">
            <w:pPr>
              <w:jc w:val="both"/>
              <w:rPr>
                <w:rFonts w:ascii="Times New Roman" w:hAnsi="Times New Roman"/>
                <w:color w:val="000000" w:themeColor="text1"/>
                <w:sz w:val="24"/>
                <w:szCs w:val="24"/>
              </w:rPr>
            </w:pPr>
          </w:p>
          <w:p w14:paraId="381DC7DE" w14:textId="77777777" w:rsidR="00CF75DB" w:rsidRPr="002552B0" w:rsidRDefault="00CF75DB" w:rsidP="007C4BE7">
            <w:pPr>
              <w:jc w:val="both"/>
              <w:rPr>
                <w:rFonts w:ascii="Times New Roman" w:hAnsi="Times New Roman"/>
                <w:color w:val="000000" w:themeColor="text1"/>
                <w:sz w:val="24"/>
                <w:szCs w:val="24"/>
              </w:rPr>
            </w:pPr>
          </w:p>
          <w:p w14:paraId="3D129DAB" w14:textId="48596081" w:rsidR="001A712E" w:rsidRPr="002552B0" w:rsidRDefault="001A712E" w:rsidP="00553995">
            <w:pPr>
              <w:jc w:val="both"/>
              <w:rPr>
                <w:rFonts w:ascii="Times New Roman" w:hAnsi="Times New Roman"/>
                <w:color w:val="000000" w:themeColor="text1"/>
                <w:sz w:val="24"/>
                <w:szCs w:val="24"/>
              </w:rPr>
            </w:pPr>
          </w:p>
          <w:p w14:paraId="27D803FD" w14:textId="251DD38F" w:rsidR="00553995" w:rsidRPr="002552B0" w:rsidRDefault="00553995" w:rsidP="00553995">
            <w:pPr>
              <w:jc w:val="both"/>
              <w:rPr>
                <w:rFonts w:ascii="Times New Roman" w:hAnsi="Times New Roman"/>
                <w:color w:val="000000" w:themeColor="text1"/>
                <w:sz w:val="24"/>
                <w:szCs w:val="24"/>
              </w:rPr>
            </w:pPr>
          </w:p>
          <w:p w14:paraId="0449D5D7" w14:textId="2FACFC87" w:rsidR="00553995" w:rsidRPr="002552B0" w:rsidRDefault="00553995" w:rsidP="00553995">
            <w:pPr>
              <w:jc w:val="both"/>
              <w:rPr>
                <w:rFonts w:ascii="Times New Roman" w:hAnsi="Times New Roman"/>
                <w:color w:val="000000" w:themeColor="text1"/>
                <w:sz w:val="24"/>
                <w:szCs w:val="24"/>
              </w:rPr>
            </w:pPr>
            <w:r w:rsidRPr="002552B0">
              <w:rPr>
                <w:rFonts w:ascii="Times New Roman" w:hAnsi="Times New Roman"/>
                <w:color w:val="000000" w:themeColor="text1"/>
                <w:sz w:val="24"/>
                <w:szCs w:val="24"/>
              </w:rPr>
              <w:t xml:space="preserve">5. </w:t>
            </w:r>
            <w:r w:rsidR="00CF75DB">
              <w:rPr>
                <w:rFonts w:ascii="Times New Roman" w:hAnsi="Times New Roman"/>
                <w:color w:val="000000" w:themeColor="text1"/>
                <w:sz w:val="24"/>
                <w:szCs w:val="24"/>
              </w:rPr>
              <w:t>Приема се по принцип.</w:t>
            </w:r>
            <w:r w:rsidRPr="002552B0">
              <w:rPr>
                <w:rFonts w:ascii="Times New Roman" w:hAnsi="Times New Roman"/>
                <w:color w:val="000000" w:themeColor="text1"/>
                <w:sz w:val="24"/>
                <w:szCs w:val="24"/>
              </w:rPr>
              <w:t xml:space="preserve"> Въпреки, че четирите направления са част от инвестиция </w:t>
            </w:r>
            <w:r w:rsidRPr="002552B0">
              <w:rPr>
                <w:rFonts w:ascii="Times New Roman" w:hAnsi="Times New Roman"/>
                <w:bCs/>
                <w:color w:val="000000" w:themeColor="text1"/>
                <w:sz w:val="24"/>
                <w:szCs w:val="24"/>
              </w:rPr>
              <w:t xml:space="preserve">C6.I1 </w:t>
            </w:r>
            <w:r w:rsidRPr="002552B0">
              <w:rPr>
                <w:rFonts w:ascii="Times New Roman" w:hAnsi="Times New Roman"/>
                <w:bCs/>
                <w:iCs/>
                <w:color w:val="000000" w:themeColor="text1"/>
                <w:sz w:val="24"/>
                <w:szCs w:val="24"/>
              </w:rPr>
              <w:t>„Фонд за насърчаване на технологичния и екологичен преход на селското стопанство“, всяка една от тях има своята специфична насоченост поради което е целесъобразно да има различия и в критериите за оценка/подбор на проектни предложения, които имат за цел да приоритизират проектните предложения, които в най-голяма степен ще допринесат за постигане на заложените цели.</w:t>
            </w:r>
          </w:p>
          <w:p w14:paraId="0E3788CF" w14:textId="77777777" w:rsidR="001A712E" w:rsidRPr="002552B0" w:rsidRDefault="001A712E" w:rsidP="007C4BE7">
            <w:pPr>
              <w:jc w:val="both"/>
              <w:rPr>
                <w:rFonts w:ascii="Times New Roman" w:hAnsi="Times New Roman"/>
                <w:color w:val="000000" w:themeColor="text1"/>
                <w:sz w:val="24"/>
                <w:szCs w:val="24"/>
              </w:rPr>
            </w:pPr>
          </w:p>
          <w:p w14:paraId="03881EF5" w14:textId="77777777" w:rsidR="001A712E" w:rsidRPr="002552B0" w:rsidRDefault="001A712E" w:rsidP="007C4BE7">
            <w:pPr>
              <w:jc w:val="both"/>
              <w:rPr>
                <w:rFonts w:ascii="Times New Roman" w:hAnsi="Times New Roman"/>
                <w:color w:val="000000" w:themeColor="text1"/>
                <w:sz w:val="24"/>
                <w:szCs w:val="24"/>
              </w:rPr>
            </w:pPr>
          </w:p>
          <w:p w14:paraId="1818417F" w14:textId="77777777" w:rsidR="001A712E" w:rsidRPr="002552B0" w:rsidRDefault="001A712E" w:rsidP="007C4BE7">
            <w:pPr>
              <w:jc w:val="both"/>
              <w:rPr>
                <w:rFonts w:ascii="Times New Roman" w:hAnsi="Times New Roman"/>
                <w:color w:val="000000" w:themeColor="text1"/>
                <w:sz w:val="24"/>
                <w:szCs w:val="24"/>
              </w:rPr>
            </w:pPr>
          </w:p>
          <w:p w14:paraId="75956A38" w14:textId="77777777" w:rsidR="001A712E" w:rsidRPr="002552B0" w:rsidRDefault="001A712E" w:rsidP="007C4BE7">
            <w:pPr>
              <w:jc w:val="both"/>
              <w:rPr>
                <w:rFonts w:ascii="Times New Roman" w:hAnsi="Times New Roman"/>
                <w:color w:val="000000" w:themeColor="text1"/>
                <w:sz w:val="24"/>
                <w:szCs w:val="24"/>
              </w:rPr>
            </w:pPr>
          </w:p>
          <w:p w14:paraId="0018D252" w14:textId="77777777" w:rsidR="001A712E" w:rsidRPr="002552B0" w:rsidRDefault="001A712E" w:rsidP="007C4BE7">
            <w:pPr>
              <w:jc w:val="both"/>
              <w:rPr>
                <w:rFonts w:ascii="Times New Roman" w:hAnsi="Times New Roman"/>
                <w:color w:val="000000" w:themeColor="text1"/>
                <w:sz w:val="24"/>
                <w:szCs w:val="24"/>
              </w:rPr>
            </w:pPr>
          </w:p>
          <w:p w14:paraId="53493D86" w14:textId="77777777" w:rsidR="001A712E" w:rsidRPr="002552B0" w:rsidRDefault="001A712E" w:rsidP="007C4BE7">
            <w:pPr>
              <w:jc w:val="both"/>
              <w:rPr>
                <w:rFonts w:ascii="Times New Roman" w:hAnsi="Times New Roman"/>
                <w:color w:val="000000" w:themeColor="text1"/>
                <w:sz w:val="24"/>
                <w:szCs w:val="24"/>
              </w:rPr>
            </w:pPr>
          </w:p>
          <w:p w14:paraId="3BCA1E30" w14:textId="77777777" w:rsidR="001A712E" w:rsidRPr="002552B0" w:rsidRDefault="001A712E" w:rsidP="007C4BE7">
            <w:pPr>
              <w:jc w:val="both"/>
              <w:rPr>
                <w:rFonts w:ascii="Times New Roman" w:hAnsi="Times New Roman"/>
                <w:color w:val="000000" w:themeColor="text1"/>
                <w:sz w:val="24"/>
                <w:szCs w:val="24"/>
              </w:rPr>
            </w:pPr>
          </w:p>
          <w:p w14:paraId="53F4FD1D" w14:textId="77777777" w:rsidR="001A712E" w:rsidRPr="002552B0" w:rsidRDefault="001A712E" w:rsidP="007C4BE7">
            <w:pPr>
              <w:jc w:val="both"/>
              <w:rPr>
                <w:rFonts w:ascii="Times New Roman" w:hAnsi="Times New Roman"/>
                <w:color w:val="000000" w:themeColor="text1"/>
                <w:sz w:val="24"/>
                <w:szCs w:val="24"/>
              </w:rPr>
            </w:pPr>
          </w:p>
          <w:p w14:paraId="789F2E07" w14:textId="77777777" w:rsidR="001A712E" w:rsidRPr="002552B0" w:rsidRDefault="001A712E" w:rsidP="007C4BE7">
            <w:pPr>
              <w:jc w:val="both"/>
              <w:rPr>
                <w:rFonts w:ascii="Times New Roman" w:hAnsi="Times New Roman"/>
                <w:color w:val="000000" w:themeColor="text1"/>
                <w:sz w:val="24"/>
                <w:szCs w:val="24"/>
              </w:rPr>
            </w:pPr>
          </w:p>
          <w:p w14:paraId="0DB5C359" w14:textId="77777777" w:rsidR="001A712E" w:rsidRPr="002552B0" w:rsidRDefault="001A712E" w:rsidP="007C4BE7">
            <w:pPr>
              <w:jc w:val="both"/>
              <w:rPr>
                <w:rFonts w:ascii="Times New Roman" w:hAnsi="Times New Roman"/>
                <w:color w:val="000000" w:themeColor="text1"/>
                <w:sz w:val="24"/>
                <w:szCs w:val="24"/>
              </w:rPr>
            </w:pPr>
          </w:p>
          <w:p w14:paraId="1113EA1A" w14:textId="77777777" w:rsidR="001A712E" w:rsidRPr="002552B0" w:rsidRDefault="001A712E" w:rsidP="007C4BE7">
            <w:pPr>
              <w:jc w:val="both"/>
              <w:rPr>
                <w:rFonts w:ascii="Times New Roman" w:hAnsi="Times New Roman"/>
                <w:color w:val="000000" w:themeColor="text1"/>
                <w:sz w:val="24"/>
                <w:szCs w:val="24"/>
              </w:rPr>
            </w:pPr>
          </w:p>
          <w:p w14:paraId="4408A6D6" w14:textId="77777777" w:rsidR="001A712E" w:rsidRPr="002552B0" w:rsidRDefault="001A712E" w:rsidP="007C4BE7">
            <w:pPr>
              <w:jc w:val="both"/>
              <w:rPr>
                <w:rFonts w:ascii="Times New Roman" w:hAnsi="Times New Roman"/>
                <w:color w:val="000000" w:themeColor="text1"/>
                <w:sz w:val="24"/>
                <w:szCs w:val="24"/>
              </w:rPr>
            </w:pPr>
          </w:p>
          <w:p w14:paraId="1AF52CD9" w14:textId="77777777" w:rsidR="001A712E" w:rsidRPr="002552B0" w:rsidRDefault="001A712E" w:rsidP="007C4BE7">
            <w:pPr>
              <w:jc w:val="both"/>
              <w:rPr>
                <w:rFonts w:ascii="Times New Roman" w:hAnsi="Times New Roman"/>
                <w:color w:val="000000" w:themeColor="text1"/>
                <w:sz w:val="24"/>
                <w:szCs w:val="24"/>
              </w:rPr>
            </w:pPr>
          </w:p>
          <w:p w14:paraId="4AC630C9" w14:textId="77777777" w:rsidR="001A712E" w:rsidRPr="002552B0" w:rsidRDefault="001A712E" w:rsidP="007C4BE7">
            <w:pPr>
              <w:jc w:val="both"/>
              <w:rPr>
                <w:rFonts w:ascii="Times New Roman" w:hAnsi="Times New Roman"/>
                <w:color w:val="000000" w:themeColor="text1"/>
                <w:sz w:val="24"/>
                <w:szCs w:val="24"/>
              </w:rPr>
            </w:pPr>
          </w:p>
          <w:p w14:paraId="304A7273" w14:textId="77777777" w:rsidR="001A712E" w:rsidRPr="002552B0" w:rsidRDefault="001A712E" w:rsidP="007C4BE7">
            <w:pPr>
              <w:jc w:val="both"/>
              <w:rPr>
                <w:rFonts w:ascii="Times New Roman" w:hAnsi="Times New Roman"/>
                <w:color w:val="000000" w:themeColor="text1"/>
                <w:sz w:val="24"/>
                <w:szCs w:val="24"/>
              </w:rPr>
            </w:pPr>
          </w:p>
          <w:p w14:paraId="3315810B" w14:textId="77777777" w:rsidR="001A712E" w:rsidRPr="002552B0" w:rsidRDefault="001A712E" w:rsidP="007C4BE7">
            <w:pPr>
              <w:jc w:val="both"/>
              <w:rPr>
                <w:rFonts w:ascii="Times New Roman" w:hAnsi="Times New Roman"/>
                <w:color w:val="000000" w:themeColor="text1"/>
                <w:sz w:val="24"/>
                <w:szCs w:val="24"/>
              </w:rPr>
            </w:pPr>
          </w:p>
          <w:p w14:paraId="5B043F9D" w14:textId="77777777" w:rsidR="001A712E" w:rsidRPr="002552B0" w:rsidRDefault="001A712E" w:rsidP="007C4BE7">
            <w:pPr>
              <w:jc w:val="both"/>
              <w:rPr>
                <w:rFonts w:ascii="Times New Roman" w:hAnsi="Times New Roman"/>
                <w:color w:val="000000" w:themeColor="text1"/>
                <w:sz w:val="24"/>
                <w:szCs w:val="24"/>
              </w:rPr>
            </w:pPr>
          </w:p>
          <w:p w14:paraId="4D0941DA" w14:textId="77777777" w:rsidR="001A712E" w:rsidRPr="002552B0" w:rsidRDefault="001A712E" w:rsidP="007C4BE7">
            <w:pPr>
              <w:jc w:val="both"/>
              <w:rPr>
                <w:rFonts w:ascii="Times New Roman" w:hAnsi="Times New Roman"/>
                <w:color w:val="000000" w:themeColor="text1"/>
                <w:sz w:val="24"/>
                <w:szCs w:val="24"/>
              </w:rPr>
            </w:pPr>
          </w:p>
          <w:p w14:paraId="77301D89" w14:textId="77777777" w:rsidR="001A712E" w:rsidRPr="002552B0" w:rsidRDefault="001A712E" w:rsidP="007C4BE7">
            <w:pPr>
              <w:jc w:val="both"/>
              <w:rPr>
                <w:rFonts w:ascii="Times New Roman" w:hAnsi="Times New Roman"/>
                <w:color w:val="000000" w:themeColor="text1"/>
                <w:sz w:val="24"/>
                <w:szCs w:val="24"/>
              </w:rPr>
            </w:pPr>
          </w:p>
          <w:p w14:paraId="0BEA0CB4" w14:textId="77777777" w:rsidR="001A712E" w:rsidRPr="002552B0" w:rsidRDefault="001A712E" w:rsidP="007C4BE7">
            <w:pPr>
              <w:jc w:val="both"/>
              <w:rPr>
                <w:rFonts w:ascii="Times New Roman" w:hAnsi="Times New Roman"/>
                <w:color w:val="000000" w:themeColor="text1"/>
                <w:sz w:val="24"/>
                <w:szCs w:val="24"/>
              </w:rPr>
            </w:pPr>
          </w:p>
          <w:p w14:paraId="2CF619A7" w14:textId="77777777" w:rsidR="001A712E" w:rsidRPr="002552B0" w:rsidRDefault="001A712E" w:rsidP="007C4BE7">
            <w:pPr>
              <w:jc w:val="both"/>
              <w:rPr>
                <w:rFonts w:ascii="Times New Roman" w:hAnsi="Times New Roman"/>
                <w:color w:val="000000" w:themeColor="text1"/>
                <w:sz w:val="24"/>
                <w:szCs w:val="24"/>
              </w:rPr>
            </w:pPr>
          </w:p>
          <w:p w14:paraId="7842E159" w14:textId="77777777" w:rsidR="001A712E" w:rsidRPr="002552B0" w:rsidRDefault="001A712E" w:rsidP="007C4BE7">
            <w:pPr>
              <w:jc w:val="both"/>
              <w:rPr>
                <w:rFonts w:ascii="Times New Roman" w:hAnsi="Times New Roman"/>
                <w:color w:val="000000" w:themeColor="text1"/>
                <w:sz w:val="24"/>
                <w:szCs w:val="24"/>
              </w:rPr>
            </w:pPr>
          </w:p>
          <w:p w14:paraId="38CC10B0" w14:textId="77777777" w:rsidR="001A712E" w:rsidRPr="002552B0" w:rsidRDefault="001A712E" w:rsidP="007C4BE7">
            <w:pPr>
              <w:jc w:val="both"/>
              <w:rPr>
                <w:rFonts w:ascii="Times New Roman" w:hAnsi="Times New Roman"/>
                <w:color w:val="000000" w:themeColor="text1"/>
                <w:sz w:val="24"/>
                <w:szCs w:val="24"/>
              </w:rPr>
            </w:pPr>
          </w:p>
          <w:p w14:paraId="07A9056F" w14:textId="77777777" w:rsidR="001A712E" w:rsidRPr="002552B0" w:rsidRDefault="001A712E" w:rsidP="007C4BE7">
            <w:pPr>
              <w:jc w:val="both"/>
              <w:rPr>
                <w:rFonts w:ascii="Times New Roman" w:hAnsi="Times New Roman"/>
                <w:color w:val="000000" w:themeColor="text1"/>
                <w:sz w:val="24"/>
                <w:szCs w:val="24"/>
              </w:rPr>
            </w:pPr>
          </w:p>
          <w:p w14:paraId="7A423076" w14:textId="77777777" w:rsidR="001A712E" w:rsidRPr="002552B0" w:rsidRDefault="001A712E" w:rsidP="007C4BE7">
            <w:pPr>
              <w:jc w:val="both"/>
              <w:rPr>
                <w:rFonts w:ascii="Times New Roman" w:hAnsi="Times New Roman"/>
                <w:color w:val="000000" w:themeColor="text1"/>
                <w:sz w:val="24"/>
                <w:szCs w:val="24"/>
              </w:rPr>
            </w:pPr>
          </w:p>
          <w:p w14:paraId="584A2776" w14:textId="77777777" w:rsidR="001A712E" w:rsidRPr="002552B0" w:rsidRDefault="001A712E" w:rsidP="007C4BE7">
            <w:pPr>
              <w:jc w:val="both"/>
              <w:rPr>
                <w:rFonts w:ascii="Times New Roman" w:hAnsi="Times New Roman"/>
                <w:color w:val="000000" w:themeColor="text1"/>
                <w:sz w:val="24"/>
                <w:szCs w:val="24"/>
              </w:rPr>
            </w:pPr>
          </w:p>
          <w:p w14:paraId="2FD8B8CD" w14:textId="77777777" w:rsidR="001A712E" w:rsidRPr="002552B0" w:rsidRDefault="001A712E" w:rsidP="007C4BE7">
            <w:pPr>
              <w:jc w:val="both"/>
              <w:rPr>
                <w:rFonts w:ascii="Times New Roman" w:hAnsi="Times New Roman"/>
                <w:color w:val="000000" w:themeColor="text1"/>
                <w:sz w:val="24"/>
                <w:szCs w:val="24"/>
              </w:rPr>
            </w:pPr>
          </w:p>
          <w:p w14:paraId="28366FA2" w14:textId="77777777" w:rsidR="001A712E" w:rsidRPr="002552B0" w:rsidRDefault="001A712E" w:rsidP="007C4BE7">
            <w:pPr>
              <w:jc w:val="both"/>
              <w:rPr>
                <w:rFonts w:ascii="Times New Roman" w:hAnsi="Times New Roman"/>
                <w:color w:val="000000" w:themeColor="text1"/>
                <w:sz w:val="24"/>
                <w:szCs w:val="24"/>
              </w:rPr>
            </w:pPr>
          </w:p>
          <w:p w14:paraId="4B65678D" w14:textId="77777777" w:rsidR="001A712E" w:rsidRPr="002552B0" w:rsidRDefault="001A712E" w:rsidP="007C4BE7">
            <w:pPr>
              <w:jc w:val="both"/>
              <w:rPr>
                <w:rFonts w:ascii="Times New Roman" w:hAnsi="Times New Roman"/>
                <w:color w:val="000000" w:themeColor="text1"/>
                <w:sz w:val="24"/>
                <w:szCs w:val="24"/>
              </w:rPr>
            </w:pPr>
          </w:p>
          <w:p w14:paraId="0C4273ED" w14:textId="780BEA1E" w:rsidR="001A712E" w:rsidRPr="002552B0" w:rsidRDefault="001A712E" w:rsidP="007C4BE7">
            <w:pPr>
              <w:jc w:val="both"/>
              <w:rPr>
                <w:rFonts w:ascii="Times New Roman" w:hAnsi="Times New Roman"/>
                <w:color w:val="000000" w:themeColor="text1"/>
                <w:sz w:val="24"/>
                <w:szCs w:val="24"/>
              </w:rPr>
            </w:pPr>
          </w:p>
          <w:p w14:paraId="7C218704" w14:textId="2D45AA0D" w:rsidR="00553995" w:rsidRPr="002552B0" w:rsidRDefault="00553995" w:rsidP="007C4BE7">
            <w:pPr>
              <w:jc w:val="both"/>
              <w:rPr>
                <w:rFonts w:ascii="Times New Roman" w:hAnsi="Times New Roman"/>
                <w:color w:val="000000" w:themeColor="text1"/>
                <w:sz w:val="24"/>
                <w:szCs w:val="24"/>
              </w:rPr>
            </w:pPr>
          </w:p>
          <w:p w14:paraId="64998977" w14:textId="713B84C7" w:rsidR="00553995" w:rsidRPr="002552B0" w:rsidRDefault="00553995" w:rsidP="007C4BE7">
            <w:pPr>
              <w:jc w:val="both"/>
              <w:rPr>
                <w:rFonts w:ascii="Times New Roman" w:hAnsi="Times New Roman"/>
                <w:color w:val="000000" w:themeColor="text1"/>
                <w:sz w:val="24"/>
                <w:szCs w:val="24"/>
              </w:rPr>
            </w:pPr>
          </w:p>
          <w:p w14:paraId="1361AB60" w14:textId="24F836B4" w:rsidR="00553995" w:rsidRPr="002552B0" w:rsidRDefault="00553995" w:rsidP="007C4BE7">
            <w:pPr>
              <w:jc w:val="both"/>
              <w:rPr>
                <w:rFonts w:ascii="Times New Roman" w:hAnsi="Times New Roman"/>
                <w:color w:val="000000" w:themeColor="text1"/>
                <w:sz w:val="24"/>
                <w:szCs w:val="24"/>
              </w:rPr>
            </w:pPr>
          </w:p>
          <w:p w14:paraId="61574D0A" w14:textId="6D335491" w:rsidR="00553995" w:rsidRPr="002552B0" w:rsidRDefault="00553995" w:rsidP="007C4BE7">
            <w:pPr>
              <w:jc w:val="both"/>
              <w:rPr>
                <w:rFonts w:ascii="Times New Roman" w:hAnsi="Times New Roman"/>
                <w:color w:val="000000" w:themeColor="text1"/>
                <w:sz w:val="24"/>
                <w:szCs w:val="24"/>
              </w:rPr>
            </w:pPr>
          </w:p>
          <w:p w14:paraId="65403A01" w14:textId="6BFE37F7" w:rsidR="00553995" w:rsidRPr="002552B0" w:rsidRDefault="00553995" w:rsidP="007C4BE7">
            <w:pPr>
              <w:jc w:val="both"/>
              <w:rPr>
                <w:rFonts w:ascii="Times New Roman" w:hAnsi="Times New Roman"/>
                <w:color w:val="000000" w:themeColor="text1"/>
                <w:sz w:val="24"/>
                <w:szCs w:val="24"/>
              </w:rPr>
            </w:pPr>
          </w:p>
          <w:p w14:paraId="12B5E563" w14:textId="672DB4BE" w:rsidR="00553995" w:rsidRPr="002552B0" w:rsidRDefault="00553995" w:rsidP="007C4BE7">
            <w:pPr>
              <w:jc w:val="both"/>
              <w:rPr>
                <w:rFonts w:ascii="Times New Roman" w:hAnsi="Times New Roman"/>
                <w:color w:val="000000" w:themeColor="text1"/>
                <w:sz w:val="24"/>
                <w:szCs w:val="24"/>
              </w:rPr>
            </w:pPr>
          </w:p>
          <w:p w14:paraId="5F7BDC8D" w14:textId="2DC8ECE8" w:rsidR="00553995" w:rsidRPr="002552B0" w:rsidRDefault="00553995" w:rsidP="007C4BE7">
            <w:pPr>
              <w:jc w:val="both"/>
              <w:rPr>
                <w:rFonts w:ascii="Times New Roman" w:hAnsi="Times New Roman"/>
                <w:color w:val="000000" w:themeColor="text1"/>
                <w:sz w:val="24"/>
                <w:szCs w:val="24"/>
              </w:rPr>
            </w:pPr>
          </w:p>
          <w:p w14:paraId="10355866" w14:textId="698D0BE8" w:rsidR="00553995" w:rsidRPr="002552B0" w:rsidRDefault="00553995" w:rsidP="007C4BE7">
            <w:pPr>
              <w:jc w:val="both"/>
              <w:rPr>
                <w:rFonts w:ascii="Times New Roman" w:hAnsi="Times New Roman"/>
                <w:color w:val="000000" w:themeColor="text1"/>
                <w:sz w:val="24"/>
                <w:szCs w:val="24"/>
              </w:rPr>
            </w:pPr>
          </w:p>
          <w:p w14:paraId="630EAEBA" w14:textId="4552018B" w:rsidR="00553995" w:rsidRPr="002552B0" w:rsidRDefault="00553995" w:rsidP="007C4BE7">
            <w:pPr>
              <w:jc w:val="both"/>
              <w:rPr>
                <w:rFonts w:ascii="Times New Roman" w:hAnsi="Times New Roman"/>
                <w:color w:val="000000" w:themeColor="text1"/>
                <w:sz w:val="24"/>
                <w:szCs w:val="24"/>
              </w:rPr>
            </w:pPr>
          </w:p>
          <w:p w14:paraId="76120184" w14:textId="2BD124DB" w:rsidR="00553995" w:rsidRPr="002552B0" w:rsidRDefault="00553995" w:rsidP="007C4BE7">
            <w:pPr>
              <w:jc w:val="both"/>
              <w:rPr>
                <w:rFonts w:ascii="Times New Roman" w:hAnsi="Times New Roman"/>
                <w:color w:val="000000" w:themeColor="text1"/>
                <w:sz w:val="24"/>
                <w:szCs w:val="24"/>
              </w:rPr>
            </w:pPr>
          </w:p>
          <w:p w14:paraId="117FC1CC" w14:textId="6D3A7996" w:rsidR="00553995" w:rsidRPr="002552B0" w:rsidRDefault="00553995" w:rsidP="007C4BE7">
            <w:pPr>
              <w:jc w:val="both"/>
              <w:rPr>
                <w:rFonts w:ascii="Times New Roman" w:hAnsi="Times New Roman"/>
                <w:color w:val="000000" w:themeColor="text1"/>
                <w:sz w:val="24"/>
                <w:szCs w:val="24"/>
              </w:rPr>
            </w:pPr>
          </w:p>
          <w:p w14:paraId="77575E75" w14:textId="77777777" w:rsidR="00553995" w:rsidRPr="002552B0" w:rsidRDefault="00553995" w:rsidP="007C4BE7">
            <w:pPr>
              <w:jc w:val="both"/>
              <w:rPr>
                <w:rFonts w:ascii="Times New Roman" w:hAnsi="Times New Roman"/>
                <w:color w:val="000000" w:themeColor="text1"/>
                <w:sz w:val="24"/>
                <w:szCs w:val="24"/>
              </w:rPr>
            </w:pPr>
          </w:p>
          <w:p w14:paraId="6C660D8F" w14:textId="77777777" w:rsidR="001A712E" w:rsidRPr="002552B0" w:rsidRDefault="001A712E" w:rsidP="007C4BE7">
            <w:pPr>
              <w:jc w:val="both"/>
              <w:rPr>
                <w:rFonts w:ascii="Times New Roman" w:hAnsi="Times New Roman"/>
                <w:color w:val="000000" w:themeColor="text1"/>
                <w:sz w:val="24"/>
                <w:szCs w:val="24"/>
              </w:rPr>
            </w:pPr>
          </w:p>
          <w:p w14:paraId="22230536" w14:textId="77777777" w:rsidR="001A712E" w:rsidRPr="002552B0" w:rsidRDefault="001A712E" w:rsidP="007C4BE7">
            <w:pPr>
              <w:jc w:val="both"/>
              <w:rPr>
                <w:rFonts w:ascii="Times New Roman" w:hAnsi="Times New Roman"/>
                <w:color w:val="000000" w:themeColor="text1"/>
                <w:sz w:val="24"/>
                <w:szCs w:val="24"/>
              </w:rPr>
            </w:pPr>
          </w:p>
          <w:p w14:paraId="537F66B9" w14:textId="40A08F17" w:rsidR="00553995" w:rsidRPr="002552B0" w:rsidRDefault="00364B66" w:rsidP="007C4BE7">
            <w:pPr>
              <w:jc w:val="both"/>
              <w:rPr>
                <w:rFonts w:ascii="Times New Roman" w:hAnsi="Times New Roman" w:cs="Times New Roman"/>
                <w:bCs/>
                <w:color w:val="000000" w:themeColor="text1"/>
                <w:sz w:val="24"/>
                <w:szCs w:val="24"/>
              </w:rPr>
            </w:pPr>
            <w:r w:rsidRPr="002552B0">
              <w:rPr>
                <w:rFonts w:ascii="Times New Roman" w:hAnsi="Times New Roman"/>
                <w:color w:val="000000" w:themeColor="text1"/>
                <w:sz w:val="24"/>
                <w:szCs w:val="24"/>
              </w:rPr>
              <w:lastRenderedPageBreak/>
              <w:t>6.</w:t>
            </w:r>
            <w:r w:rsidR="00553995" w:rsidRPr="002552B0">
              <w:rPr>
                <w:rFonts w:ascii="Times New Roman" w:hAnsi="Times New Roman"/>
                <w:color w:val="000000" w:themeColor="text1"/>
                <w:sz w:val="24"/>
                <w:szCs w:val="24"/>
              </w:rPr>
              <w:t xml:space="preserve"> </w:t>
            </w:r>
            <w:r w:rsidR="00103458" w:rsidRPr="002552B0">
              <w:rPr>
                <w:rFonts w:ascii="Times New Roman" w:hAnsi="Times New Roman"/>
                <w:color w:val="000000" w:themeColor="text1"/>
                <w:sz w:val="24"/>
                <w:szCs w:val="24"/>
              </w:rPr>
              <w:t>Приема се. Текстът е прецизиран.</w:t>
            </w:r>
          </w:p>
          <w:p w14:paraId="38FB381D" w14:textId="77777777" w:rsidR="00553995" w:rsidRPr="002552B0" w:rsidRDefault="00553995" w:rsidP="007C4BE7">
            <w:pPr>
              <w:jc w:val="both"/>
              <w:rPr>
                <w:rFonts w:ascii="Times New Roman" w:hAnsi="Times New Roman" w:cs="Times New Roman"/>
                <w:b/>
                <w:bCs/>
                <w:color w:val="000000" w:themeColor="text1"/>
                <w:sz w:val="24"/>
                <w:szCs w:val="24"/>
              </w:rPr>
            </w:pPr>
          </w:p>
          <w:p w14:paraId="7B465794" w14:textId="77777777" w:rsidR="00553995" w:rsidRPr="002552B0" w:rsidRDefault="00553995" w:rsidP="007C4BE7">
            <w:pPr>
              <w:jc w:val="both"/>
              <w:rPr>
                <w:rFonts w:ascii="Times New Roman" w:hAnsi="Times New Roman" w:cs="Times New Roman"/>
                <w:b/>
                <w:bCs/>
                <w:color w:val="000000" w:themeColor="text1"/>
                <w:sz w:val="24"/>
                <w:szCs w:val="24"/>
              </w:rPr>
            </w:pPr>
          </w:p>
          <w:p w14:paraId="503C6DED" w14:textId="77777777" w:rsidR="00553995" w:rsidRPr="002552B0" w:rsidRDefault="00553995" w:rsidP="007C4BE7">
            <w:pPr>
              <w:jc w:val="both"/>
              <w:rPr>
                <w:rFonts w:ascii="Times New Roman" w:hAnsi="Times New Roman" w:cs="Times New Roman"/>
                <w:b/>
                <w:bCs/>
                <w:color w:val="000000" w:themeColor="text1"/>
                <w:sz w:val="24"/>
                <w:szCs w:val="24"/>
              </w:rPr>
            </w:pPr>
          </w:p>
          <w:p w14:paraId="1BA2E285" w14:textId="77777777" w:rsidR="00553995" w:rsidRPr="002552B0" w:rsidRDefault="00553995" w:rsidP="007C4BE7">
            <w:pPr>
              <w:jc w:val="both"/>
              <w:rPr>
                <w:rFonts w:ascii="Times New Roman" w:hAnsi="Times New Roman" w:cs="Times New Roman"/>
                <w:b/>
                <w:bCs/>
                <w:color w:val="000000" w:themeColor="text1"/>
                <w:sz w:val="24"/>
                <w:szCs w:val="24"/>
              </w:rPr>
            </w:pPr>
          </w:p>
          <w:p w14:paraId="64469743" w14:textId="77777777" w:rsidR="00553995" w:rsidRPr="002552B0" w:rsidRDefault="00553995" w:rsidP="007C4BE7">
            <w:pPr>
              <w:jc w:val="both"/>
              <w:rPr>
                <w:rFonts w:ascii="Times New Roman" w:hAnsi="Times New Roman" w:cs="Times New Roman"/>
                <w:b/>
                <w:bCs/>
                <w:color w:val="000000" w:themeColor="text1"/>
                <w:sz w:val="24"/>
                <w:szCs w:val="24"/>
              </w:rPr>
            </w:pPr>
          </w:p>
          <w:p w14:paraId="2512657E" w14:textId="47CF2F45" w:rsidR="00553995" w:rsidRPr="002552B0" w:rsidRDefault="00553995" w:rsidP="007C4BE7">
            <w:pPr>
              <w:jc w:val="both"/>
              <w:rPr>
                <w:rFonts w:ascii="Times New Roman" w:hAnsi="Times New Roman" w:cs="Times New Roman"/>
                <w:b/>
                <w:bCs/>
                <w:color w:val="000000" w:themeColor="text1"/>
                <w:sz w:val="24"/>
                <w:szCs w:val="24"/>
              </w:rPr>
            </w:pPr>
          </w:p>
          <w:p w14:paraId="30C6ECE4" w14:textId="77777777" w:rsidR="00553995" w:rsidRPr="002552B0" w:rsidRDefault="00553995" w:rsidP="007C4BE7">
            <w:pPr>
              <w:jc w:val="both"/>
              <w:rPr>
                <w:rFonts w:ascii="Times New Roman" w:hAnsi="Times New Roman" w:cs="Times New Roman"/>
                <w:b/>
                <w:bCs/>
                <w:color w:val="000000" w:themeColor="text1"/>
                <w:sz w:val="24"/>
                <w:szCs w:val="24"/>
              </w:rPr>
            </w:pPr>
          </w:p>
          <w:p w14:paraId="1E6AEDAC" w14:textId="77777777" w:rsidR="00103458" w:rsidRPr="002552B0" w:rsidRDefault="00103458" w:rsidP="007C4BE7">
            <w:pPr>
              <w:jc w:val="both"/>
              <w:rPr>
                <w:rFonts w:ascii="Times New Roman" w:hAnsi="Times New Roman"/>
                <w:color w:val="000000" w:themeColor="text1"/>
                <w:sz w:val="24"/>
                <w:szCs w:val="24"/>
              </w:rPr>
            </w:pPr>
          </w:p>
          <w:p w14:paraId="54E94636" w14:textId="77777777" w:rsidR="00103458" w:rsidRPr="002552B0" w:rsidRDefault="00103458" w:rsidP="007C4BE7">
            <w:pPr>
              <w:jc w:val="both"/>
              <w:rPr>
                <w:rFonts w:ascii="Times New Roman" w:hAnsi="Times New Roman"/>
                <w:color w:val="000000" w:themeColor="text1"/>
                <w:sz w:val="24"/>
                <w:szCs w:val="24"/>
              </w:rPr>
            </w:pPr>
          </w:p>
          <w:p w14:paraId="2EB71640" w14:textId="77777777" w:rsidR="00103458" w:rsidRPr="002552B0" w:rsidRDefault="00103458" w:rsidP="007C4BE7">
            <w:pPr>
              <w:jc w:val="both"/>
              <w:rPr>
                <w:rFonts w:ascii="Times New Roman" w:hAnsi="Times New Roman"/>
                <w:color w:val="000000" w:themeColor="text1"/>
                <w:sz w:val="24"/>
                <w:szCs w:val="24"/>
              </w:rPr>
            </w:pPr>
          </w:p>
          <w:p w14:paraId="0126A65E" w14:textId="14377603" w:rsidR="004B52D6" w:rsidRPr="002552B0" w:rsidRDefault="00364B66" w:rsidP="007C4BE7">
            <w:pPr>
              <w:jc w:val="both"/>
              <w:rPr>
                <w:rFonts w:ascii="Times New Roman" w:hAnsi="Times New Roman"/>
                <w:color w:val="000000" w:themeColor="text1"/>
                <w:sz w:val="24"/>
                <w:szCs w:val="24"/>
              </w:rPr>
            </w:pPr>
            <w:r w:rsidRPr="002552B0">
              <w:rPr>
                <w:rFonts w:ascii="Times New Roman" w:hAnsi="Times New Roman"/>
                <w:color w:val="000000" w:themeColor="text1"/>
                <w:sz w:val="24"/>
                <w:szCs w:val="24"/>
              </w:rPr>
              <w:t>7.</w:t>
            </w:r>
            <w:r w:rsidR="00553995" w:rsidRPr="002552B0">
              <w:rPr>
                <w:rFonts w:ascii="Times New Roman" w:hAnsi="Times New Roman"/>
                <w:color w:val="000000" w:themeColor="text1"/>
                <w:sz w:val="24"/>
                <w:szCs w:val="24"/>
              </w:rPr>
              <w:t xml:space="preserve"> </w:t>
            </w:r>
            <w:r w:rsidR="00103458" w:rsidRPr="002552B0">
              <w:rPr>
                <w:rFonts w:ascii="Times New Roman" w:hAnsi="Times New Roman"/>
                <w:color w:val="000000" w:themeColor="text1"/>
                <w:sz w:val="24"/>
                <w:szCs w:val="24"/>
              </w:rPr>
              <w:t>Приема се. Текстът е прецизиран.</w:t>
            </w:r>
          </w:p>
          <w:p w14:paraId="42C9123B" w14:textId="77777777" w:rsidR="004B52D6" w:rsidRPr="002552B0" w:rsidRDefault="004B52D6" w:rsidP="007C4BE7">
            <w:pPr>
              <w:jc w:val="both"/>
              <w:rPr>
                <w:rFonts w:ascii="Times New Roman" w:hAnsi="Times New Roman"/>
                <w:color w:val="000000" w:themeColor="text1"/>
                <w:sz w:val="24"/>
                <w:szCs w:val="24"/>
              </w:rPr>
            </w:pPr>
          </w:p>
          <w:p w14:paraId="36CD301C" w14:textId="77777777" w:rsidR="004B52D6" w:rsidRPr="002552B0" w:rsidRDefault="004B52D6" w:rsidP="007C4BE7">
            <w:pPr>
              <w:jc w:val="both"/>
              <w:rPr>
                <w:rFonts w:ascii="Times New Roman" w:hAnsi="Times New Roman"/>
                <w:color w:val="000000" w:themeColor="text1"/>
                <w:sz w:val="24"/>
                <w:szCs w:val="24"/>
              </w:rPr>
            </w:pPr>
          </w:p>
          <w:p w14:paraId="78BB7CD5" w14:textId="77777777" w:rsidR="004B52D6" w:rsidRPr="002552B0" w:rsidRDefault="004B52D6" w:rsidP="007C4BE7">
            <w:pPr>
              <w:jc w:val="both"/>
              <w:rPr>
                <w:rFonts w:ascii="Times New Roman" w:hAnsi="Times New Roman"/>
                <w:color w:val="000000" w:themeColor="text1"/>
                <w:sz w:val="24"/>
                <w:szCs w:val="24"/>
              </w:rPr>
            </w:pPr>
          </w:p>
          <w:p w14:paraId="4BB0EF57" w14:textId="77777777" w:rsidR="004B52D6" w:rsidRPr="002552B0" w:rsidRDefault="004B52D6" w:rsidP="007C4BE7">
            <w:pPr>
              <w:jc w:val="both"/>
              <w:rPr>
                <w:rFonts w:ascii="Times New Roman" w:hAnsi="Times New Roman"/>
                <w:color w:val="000000" w:themeColor="text1"/>
                <w:sz w:val="24"/>
                <w:szCs w:val="24"/>
              </w:rPr>
            </w:pPr>
          </w:p>
          <w:p w14:paraId="5DDAAF1A" w14:textId="77777777" w:rsidR="004B52D6" w:rsidRPr="002552B0" w:rsidRDefault="004B52D6" w:rsidP="007C4BE7">
            <w:pPr>
              <w:jc w:val="both"/>
              <w:rPr>
                <w:rFonts w:ascii="Times New Roman" w:hAnsi="Times New Roman"/>
                <w:color w:val="000000" w:themeColor="text1"/>
                <w:sz w:val="24"/>
                <w:szCs w:val="24"/>
              </w:rPr>
            </w:pPr>
          </w:p>
          <w:p w14:paraId="297C51C3" w14:textId="77777777" w:rsidR="004B52D6" w:rsidRPr="002552B0" w:rsidRDefault="004B52D6" w:rsidP="007C4BE7">
            <w:pPr>
              <w:jc w:val="both"/>
              <w:rPr>
                <w:rFonts w:ascii="Times New Roman" w:hAnsi="Times New Roman"/>
                <w:color w:val="000000" w:themeColor="text1"/>
                <w:sz w:val="24"/>
                <w:szCs w:val="24"/>
              </w:rPr>
            </w:pPr>
          </w:p>
          <w:p w14:paraId="21596D19" w14:textId="77777777" w:rsidR="004B52D6" w:rsidRPr="002552B0" w:rsidRDefault="004B52D6" w:rsidP="007C4BE7">
            <w:pPr>
              <w:jc w:val="both"/>
              <w:rPr>
                <w:rFonts w:ascii="Times New Roman" w:hAnsi="Times New Roman"/>
                <w:color w:val="000000" w:themeColor="text1"/>
                <w:sz w:val="24"/>
                <w:szCs w:val="24"/>
              </w:rPr>
            </w:pPr>
          </w:p>
          <w:p w14:paraId="7EBB27F4" w14:textId="77777777" w:rsidR="004B52D6" w:rsidRPr="002552B0" w:rsidRDefault="004B52D6" w:rsidP="007C4BE7">
            <w:pPr>
              <w:jc w:val="both"/>
              <w:rPr>
                <w:rFonts w:ascii="Times New Roman" w:hAnsi="Times New Roman"/>
                <w:color w:val="000000" w:themeColor="text1"/>
                <w:sz w:val="24"/>
                <w:szCs w:val="24"/>
              </w:rPr>
            </w:pPr>
          </w:p>
          <w:p w14:paraId="535625C5" w14:textId="77777777" w:rsidR="009533AF" w:rsidRPr="002552B0" w:rsidRDefault="009533AF" w:rsidP="007C4BE7">
            <w:pPr>
              <w:jc w:val="both"/>
              <w:rPr>
                <w:rFonts w:ascii="Times New Roman" w:hAnsi="Times New Roman"/>
                <w:color w:val="000000" w:themeColor="text1"/>
                <w:sz w:val="24"/>
                <w:szCs w:val="24"/>
              </w:rPr>
            </w:pPr>
          </w:p>
          <w:p w14:paraId="2AF3DBA5" w14:textId="77777777" w:rsidR="009533AF" w:rsidRPr="002552B0" w:rsidRDefault="009533AF" w:rsidP="007C4BE7">
            <w:pPr>
              <w:jc w:val="both"/>
              <w:rPr>
                <w:rFonts w:ascii="Times New Roman" w:hAnsi="Times New Roman"/>
                <w:color w:val="000000" w:themeColor="text1"/>
                <w:sz w:val="24"/>
                <w:szCs w:val="24"/>
              </w:rPr>
            </w:pPr>
          </w:p>
          <w:p w14:paraId="683E240D" w14:textId="77777777" w:rsidR="009533AF" w:rsidRPr="002552B0" w:rsidRDefault="009533AF" w:rsidP="007C4BE7">
            <w:pPr>
              <w:jc w:val="both"/>
              <w:rPr>
                <w:rFonts w:ascii="Times New Roman" w:hAnsi="Times New Roman"/>
                <w:color w:val="000000" w:themeColor="text1"/>
                <w:sz w:val="24"/>
                <w:szCs w:val="24"/>
              </w:rPr>
            </w:pPr>
          </w:p>
          <w:p w14:paraId="3C308C0C" w14:textId="42822027" w:rsidR="009533AF" w:rsidRPr="002552B0" w:rsidRDefault="009533AF" w:rsidP="007C4BE7">
            <w:pPr>
              <w:jc w:val="both"/>
              <w:rPr>
                <w:rFonts w:ascii="Times New Roman" w:hAnsi="Times New Roman"/>
                <w:color w:val="000000" w:themeColor="text1"/>
                <w:sz w:val="24"/>
                <w:szCs w:val="24"/>
              </w:rPr>
            </w:pPr>
          </w:p>
          <w:p w14:paraId="2D797CF4" w14:textId="660E5A95" w:rsidR="009533AF" w:rsidRPr="002552B0" w:rsidRDefault="009533AF" w:rsidP="007C4BE7">
            <w:pPr>
              <w:jc w:val="both"/>
              <w:rPr>
                <w:rFonts w:ascii="Times New Roman" w:hAnsi="Times New Roman"/>
                <w:color w:val="000000" w:themeColor="text1"/>
                <w:sz w:val="24"/>
                <w:szCs w:val="24"/>
              </w:rPr>
            </w:pPr>
          </w:p>
          <w:p w14:paraId="4FB604E8" w14:textId="40DD61D4" w:rsidR="00587531" w:rsidRPr="002552B0" w:rsidRDefault="00587531" w:rsidP="007C4BE7">
            <w:pPr>
              <w:jc w:val="both"/>
              <w:rPr>
                <w:rFonts w:ascii="Times New Roman" w:hAnsi="Times New Roman"/>
                <w:color w:val="000000" w:themeColor="text1"/>
                <w:sz w:val="24"/>
                <w:szCs w:val="24"/>
              </w:rPr>
            </w:pPr>
          </w:p>
          <w:p w14:paraId="07FECDEC" w14:textId="77777777" w:rsidR="00103458" w:rsidRPr="002552B0" w:rsidRDefault="00103458" w:rsidP="007C4BE7">
            <w:pPr>
              <w:jc w:val="both"/>
              <w:rPr>
                <w:rFonts w:ascii="Times New Roman" w:hAnsi="Times New Roman"/>
                <w:color w:val="000000" w:themeColor="text1"/>
                <w:sz w:val="24"/>
                <w:szCs w:val="24"/>
              </w:rPr>
            </w:pPr>
          </w:p>
          <w:p w14:paraId="28BB7941" w14:textId="77777777" w:rsidR="009533AF" w:rsidRPr="002552B0" w:rsidRDefault="009533AF" w:rsidP="007C4BE7">
            <w:pPr>
              <w:jc w:val="both"/>
              <w:rPr>
                <w:rFonts w:ascii="Times New Roman" w:hAnsi="Times New Roman"/>
                <w:color w:val="000000" w:themeColor="text1"/>
                <w:sz w:val="24"/>
                <w:szCs w:val="24"/>
              </w:rPr>
            </w:pPr>
          </w:p>
          <w:p w14:paraId="3B277992" w14:textId="059BEBB6" w:rsidR="009533AF" w:rsidRPr="002552B0" w:rsidRDefault="00553995" w:rsidP="007C4BE7">
            <w:pPr>
              <w:jc w:val="both"/>
              <w:rPr>
                <w:rFonts w:ascii="Times New Roman" w:hAnsi="Times New Roman"/>
                <w:color w:val="000000" w:themeColor="text1"/>
                <w:sz w:val="24"/>
                <w:szCs w:val="24"/>
              </w:rPr>
            </w:pPr>
            <w:r w:rsidRPr="002552B0">
              <w:rPr>
                <w:rFonts w:ascii="Times New Roman" w:hAnsi="Times New Roman"/>
                <w:color w:val="000000" w:themeColor="text1"/>
                <w:sz w:val="24"/>
                <w:szCs w:val="24"/>
              </w:rPr>
              <w:t xml:space="preserve">8. </w:t>
            </w:r>
            <w:r w:rsidR="009963E3" w:rsidRPr="002552B0">
              <w:rPr>
                <w:rFonts w:ascii="Times New Roman" w:hAnsi="Times New Roman"/>
                <w:color w:val="000000" w:themeColor="text1"/>
                <w:sz w:val="24"/>
                <w:szCs w:val="24"/>
              </w:rPr>
              <w:t>Приема се</w:t>
            </w:r>
            <w:r w:rsidR="00CF75DB">
              <w:rPr>
                <w:rFonts w:ascii="Times New Roman" w:hAnsi="Times New Roman"/>
                <w:color w:val="000000" w:themeColor="text1"/>
                <w:sz w:val="24"/>
                <w:szCs w:val="24"/>
              </w:rPr>
              <w:t>.</w:t>
            </w:r>
          </w:p>
          <w:p w14:paraId="746FB066" w14:textId="77777777" w:rsidR="009533AF" w:rsidRPr="002552B0" w:rsidRDefault="009533AF" w:rsidP="007C4BE7">
            <w:pPr>
              <w:jc w:val="both"/>
              <w:rPr>
                <w:rFonts w:ascii="Times New Roman" w:hAnsi="Times New Roman"/>
                <w:color w:val="000000" w:themeColor="text1"/>
                <w:sz w:val="24"/>
                <w:szCs w:val="24"/>
              </w:rPr>
            </w:pPr>
          </w:p>
          <w:p w14:paraId="7BCF3B80" w14:textId="77777777" w:rsidR="009533AF" w:rsidRPr="002552B0" w:rsidRDefault="009533AF" w:rsidP="007C4BE7">
            <w:pPr>
              <w:jc w:val="both"/>
              <w:rPr>
                <w:rFonts w:ascii="Times New Roman" w:hAnsi="Times New Roman"/>
                <w:color w:val="000000" w:themeColor="text1"/>
                <w:sz w:val="24"/>
                <w:szCs w:val="24"/>
              </w:rPr>
            </w:pPr>
          </w:p>
          <w:p w14:paraId="582AA6D8" w14:textId="77777777" w:rsidR="009533AF" w:rsidRPr="002552B0" w:rsidRDefault="009533AF" w:rsidP="007C4BE7">
            <w:pPr>
              <w:jc w:val="both"/>
              <w:rPr>
                <w:rFonts w:ascii="Times New Roman" w:hAnsi="Times New Roman"/>
                <w:color w:val="000000" w:themeColor="text1"/>
                <w:sz w:val="24"/>
                <w:szCs w:val="24"/>
              </w:rPr>
            </w:pPr>
          </w:p>
          <w:p w14:paraId="774F845B" w14:textId="77777777" w:rsidR="009533AF" w:rsidRPr="002552B0" w:rsidRDefault="009533AF" w:rsidP="007C4BE7">
            <w:pPr>
              <w:jc w:val="both"/>
              <w:rPr>
                <w:rFonts w:ascii="Times New Roman" w:hAnsi="Times New Roman"/>
                <w:color w:val="000000" w:themeColor="text1"/>
                <w:sz w:val="24"/>
                <w:szCs w:val="24"/>
              </w:rPr>
            </w:pPr>
          </w:p>
          <w:p w14:paraId="409599BC" w14:textId="77777777" w:rsidR="009533AF" w:rsidRPr="002552B0" w:rsidRDefault="009533AF" w:rsidP="007C4BE7">
            <w:pPr>
              <w:jc w:val="both"/>
              <w:rPr>
                <w:rFonts w:ascii="Times New Roman" w:hAnsi="Times New Roman"/>
                <w:color w:val="000000" w:themeColor="text1"/>
                <w:sz w:val="24"/>
                <w:szCs w:val="24"/>
              </w:rPr>
            </w:pPr>
          </w:p>
          <w:p w14:paraId="463792BE" w14:textId="77777777" w:rsidR="009533AF" w:rsidRPr="002552B0" w:rsidRDefault="009533AF" w:rsidP="007C4BE7">
            <w:pPr>
              <w:jc w:val="both"/>
              <w:rPr>
                <w:rFonts w:ascii="Times New Roman" w:hAnsi="Times New Roman"/>
                <w:color w:val="000000" w:themeColor="text1"/>
                <w:sz w:val="24"/>
                <w:szCs w:val="24"/>
              </w:rPr>
            </w:pPr>
          </w:p>
          <w:p w14:paraId="5D056DDF" w14:textId="77777777" w:rsidR="009533AF" w:rsidRPr="002552B0" w:rsidRDefault="009533AF" w:rsidP="007C4BE7">
            <w:pPr>
              <w:jc w:val="both"/>
              <w:rPr>
                <w:rFonts w:ascii="Times New Roman" w:hAnsi="Times New Roman"/>
                <w:color w:val="000000" w:themeColor="text1"/>
                <w:sz w:val="24"/>
                <w:szCs w:val="24"/>
              </w:rPr>
            </w:pPr>
          </w:p>
          <w:p w14:paraId="3454DE9A" w14:textId="77777777" w:rsidR="009533AF" w:rsidRPr="002552B0" w:rsidRDefault="009533AF" w:rsidP="007C4BE7">
            <w:pPr>
              <w:jc w:val="both"/>
              <w:rPr>
                <w:rFonts w:ascii="Times New Roman" w:hAnsi="Times New Roman"/>
                <w:color w:val="000000" w:themeColor="text1"/>
                <w:sz w:val="24"/>
                <w:szCs w:val="24"/>
              </w:rPr>
            </w:pPr>
          </w:p>
          <w:p w14:paraId="36EC8493" w14:textId="77777777" w:rsidR="009533AF" w:rsidRPr="002552B0" w:rsidRDefault="009533AF" w:rsidP="007C4BE7">
            <w:pPr>
              <w:jc w:val="both"/>
              <w:rPr>
                <w:rFonts w:ascii="Times New Roman" w:hAnsi="Times New Roman"/>
                <w:color w:val="000000" w:themeColor="text1"/>
                <w:sz w:val="24"/>
                <w:szCs w:val="24"/>
              </w:rPr>
            </w:pPr>
          </w:p>
          <w:p w14:paraId="2AA6D1F2" w14:textId="77777777" w:rsidR="009533AF" w:rsidRPr="002552B0" w:rsidRDefault="009533AF" w:rsidP="007C4BE7">
            <w:pPr>
              <w:jc w:val="both"/>
              <w:rPr>
                <w:rFonts w:ascii="Times New Roman" w:hAnsi="Times New Roman"/>
                <w:color w:val="000000" w:themeColor="text1"/>
                <w:sz w:val="24"/>
                <w:szCs w:val="24"/>
              </w:rPr>
            </w:pPr>
          </w:p>
          <w:p w14:paraId="5CD102E2" w14:textId="77777777" w:rsidR="009533AF" w:rsidRPr="002552B0" w:rsidRDefault="009533AF" w:rsidP="007C4BE7">
            <w:pPr>
              <w:jc w:val="both"/>
              <w:rPr>
                <w:rFonts w:ascii="Times New Roman" w:hAnsi="Times New Roman"/>
                <w:color w:val="000000" w:themeColor="text1"/>
                <w:sz w:val="24"/>
                <w:szCs w:val="24"/>
              </w:rPr>
            </w:pPr>
          </w:p>
          <w:p w14:paraId="59688D5D" w14:textId="77777777" w:rsidR="009533AF" w:rsidRPr="002552B0" w:rsidRDefault="009533AF" w:rsidP="007C4BE7">
            <w:pPr>
              <w:jc w:val="both"/>
              <w:rPr>
                <w:rFonts w:ascii="Times New Roman" w:hAnsi="Times New Roman"/>
                <w:color w:val="000000" w:themeColor="text1"/>
                <w:sz w:val="24"/>
                <w:szCs w:val="24"/>
              </w:rPr>
            </w:pPr>
          </w:p>
          <w:p w14:paraId="1B040CE4" w14:textId="77777777" w:rsidR="009533AF" w:rsidRPr="002552B0" w:rsidRDefault="009533AF" w:rsidP="007C4BE7">
            <w:pPr>
              <w:jc w:val="both"/>
              <w:rPr>
                <w:rFonts w:ascii="Times New Roman" w:hAnsi="Times New Roman"/>
                <w:color w:val="000000" w:themeColor="text1"/>
                <w:sz w:val="24"/>
                <w:szCs w:val="24"/>
              </w:rPr>
            </w:pPr>
          </w:p>
          <w:p w14:paraId="056F5415" w14:textId="77777777" w:rsidR="009533AF" w:rsidRPr="002552B0" w:rsidRDefault="009533AF" w:rsidP="007C4BE7">
            <w:pPr>
              <w:jc w:val="both"/>
              <w:rPr>
                <w:rFonts w:ascii="Times New Roman" w:hAnsi="Times New Roman"/>
                <w:color w:val="000000" w:themeColor="text1"/>
                <w:sz w:val="24"/>
                <w:szCs w:val="24"/>
              </w:rPr>
            </w:pPr>
          </w:p>
          <w:p w14:paraId="1AF96786" w14:textId="77777777" w:rsidR="009533AF" w:rsidRPr="002552B0" w:rsidRDefault="009533AF" w:rsidP="007C4BE7">
            <w:pPr>
              <w:jc w:val="both"/>
              <w:rPr>
                <w:rFonts w:ascii="Times New Roman" w:hAnsi="Times New Roman"/>
                <w:color w:val="000000" w:themeColor="text1"/>
                <w:sz w:val="24"/>
                <w:szCs w:val="24"/>
              </w:rPr>
            </w:pPr>
          </w:p>
          <w:p w14:paraId="6D053480" w14:textId="77777777" w:rsidR="009533AF" w:rsidRPr="002552B0" w:rsidRDefault="009533AF" w:rsidP="007C4BE7">
            <w:pPr>
              <w:jc w:val="both"/>
              <w:rPr>
                <w:rFonts w:ascii="Times New Roman" w:hAnsi="Times New Roman"/>
                <w:color w:val="000000" w:themeColor="text1"/>
                <w:sz w:val="24"/>
                <w:szCs w:val="24"/>
              </w:rPr>
            </w:pPr>
          </w:p>
          <w:p w14:paraId="7BBC14DF" w14:textId="77777777" w:rsidR="009533AF" w:rsidRPr="002552B0" w:rsidRDefault="009533AF" w:rsidP="007C4BE7">
            <w:pPr>
              <w:jc w:val="both"/>
              <w:rPr>
                <w:rFonts w:ascii="Times New Roman" w:hAnsi="Times New Roman"/>
                <w:color w:val="000000" w:themeColor="text1"/>
                <w:sz w:val="24"/>
                <w:szCs w:val="24"/>
              </w:rPr>
            </w:pPr>
          </w:p>
          <w:p w14:paraId="05B292BF" w14:textId="77777777" w:rsidR="00EE3ADF" w:rsidRPr="002552B0" w:rsidRDefault="00EE3ADF" w:rsidP="007C4BE7">
            <w:pPr>
              <w:jc w:val="both"/>
              <w:rPr>
                <w:rFonts w:ascii="Times New Roman" w:hAnsi="Times New Roman"/>
                <w:color w:val="000000" w:themeColor="text1"/>
                <w:sz w:val="24"/>
                <w:szCs w:val="24"/>
              </w:rPr>
            </w:pPr>
          </w:p>
          <w:p w14:paraId="2EB4585E" w14:textId="77777777" w:rsidR="00EE3ADF" w:rsidRPr="002552B0" w:rsidRDefault="00EE3ADF" w:rsidP="007C4BE7">
            <w:pPr>
              <w:jc w:val="both"/>
              <w:rPr>
                <w:rFonts w:ascii="Times New Roman" w:hAnsi="Times New Roman"/>
                <w:color w:val="000000" w:themeColor="text1"/>
                <w:sz w:val="24"/>
                <w:szCs w:val="24"/>
              </w:rPr>
            </w:pPr>
          </w:p>
          <w:p w14:paraId="61108036" w14:textId="77777777" w:rsidR="00EE3ADF" w:rsidRPr="002552B0" w:rsidRDefault="00EE3ADF" w:rsidP="007C4BE7">
            <w:pPr>
              <w:jc w:val="both"/>
              <w:rPr>
                <w:rFonts w:ascii="Times New Roman" w:hAnsi="Times New Roman"/>
                <w:color w:val="000000" w:themeColor="text1"/>
                <w:sz w:val="24"/>
                <w:szCs w:val="24"/>
              </w:rPr>
            </w:pPr>
          </w:p>
          <w:p w14:paraId="51137F04" w14:textId="77777777" w:rsidR="00EE3ADF" w:rsidRPr="002552B0" w:rsidRDefault="00EE3ADF" w:rsidP="007C4BE7">
            <w:pPr>
              <w:jc w:val="both"/>
              <w:rPr>
                <w:rFonts w:ascii="Times New Roman" w:hAnsi="Times New Roman"/>
                <w:color w:val="000000" w:themeColor="text1"/>
                <w:sz w:val="24"/>
                <w:szCs w:val="24"/>
              </w:rPr>
            </w:pPr>
          </w:p>
          <w:p w14:paraId="2AFC5A5F" w14:textId="63D62267" w:rsidR="00EE3ADF" w:rsidRPr="002552B0" w:rsidRDefault="00EE3ADF" w:rsidP="007C4BE7">
            <w:pPr>
              <w:jc w:val="both"/>
              <w:rPr>
                <w:rFonts w:ascii="Times New Roman" w:hAnsi="Times New Roman"/>
                <w:color w:val="000000" w:themeColor="text1"/>
                <w:sz w:val="24"/>
                <w:szCs w:val="24"/>
              </w:rPr>
            </w:pPr>
          </w:p>
          <w:p w14:paraId="28F2C3A1" w14:textId="0447B4C9" w:rsidR="00553995" w:rsidRPr="002552B0" w:rsidRDefault="00553995" w:rsidP="007C4BE7">
            <w:pPr>
              <w:jc w:val="both"/>
              <w:rPr>
                <w:rFonts w:ascii="Times New Roman" w:hAnsi="Times New Roman"/>
                <w:color w:val="000000" w:themeColor="text1"/>
                <w:sz w:val="24"/>
                <w:szCs w:val="24"/>
              </w:rPr>
            </w:pPr>
          </w:p>
          <w:p w14:paraId="4DEF2676" w14:textId="6AA3537B" w:rsidR="00553995" w:rsidRPr="002552B0" w:rsidRDefault="00553995" w:rsidP="007C4BE7">
            <w:pPr>
              <w:jc w:val="both"/>
              <w:rPr>
                <w:rFonts w:ascii="Times New Roman" w:hAnsi="Times New Roman"/>
                <w:color w:val="000000" w:themeColor="text1"/>
                <w:sz w:val="24"/>
                <w:szCs w:val="24"/>
              </w:rPr>
            </w:pPr>
          </w:p>
          <w:p w14:paraId="16C694FD" w14:textId="5B4E78B0" w:rsidR="00553995" w:rsidRPr="002552B0" w:rsidRDefault="00553995" w:rsidP="007C4BE7">
            <w:pPr>
              <w:jc w:val="both"/>
              <w:rPr>
                <w:rFonts w:ascii="Times New Roman" w:hAnsi="Times New Roman"/>
                <w:color w:val="000000" w:themeColor="text1"/>
                <w:sz w:val="24"/>
                <w:szCs w:val="24"/>
              </w:rPr>
            </w:pPr>
          </w:p>
          <w:p w14:paraId="6C78DC6A" w14:textId="73ACBE99" w:rsidR="00553995" w:rsidRPr="002552B0" w:rsidRDefault="00553995" w:rsidP="007C4BE7">
            <w:pPr>
              <w:jc w:val="both"/>
              <w:rPr>
                <w:rFonts w:ascii="Times New Roman" w:hAnsi="Times New Roman"/>
                <w:color w:val="000000" w:themeColor="text1"/>
                <w:sz w:val="24"/>
                <w:szCs w:val="24"/>
              </w:rPr>
            </w:pPr>
          </w:p>
          <w:p w14:paraId="4518E998" w14:textId="67C6495A" w:rsidR="00553995" w:rsidRPr="002552B0" w:rsidRDefault="00553995" w:rsidP="007C4BE7">
            <w:pPr>
              <w:jc w:val="both"/>
              <w:rPr>
                <w:rFonts w:ascii="Times New Roman" w:hAnsi="Times New Roman"/>
                <w:color w:val="000000" w:themeColor="text1"/>
                <w:sz w:val="24"/>
                <w:szCs w:val="24"/>
              </w:rPr>
            </w:pPr>
          </w:p>
          <w:p w14:paraId="3CF8F96E" w14:textId="3685D4D7" w:rsidR="00553995" w:rsidRPr="002552B0" w:rsidRDefault="00553995" w:rsidP="007C4BE7">
            <w:pPr>
              <w:jc w:val="both"/>
              <w:rPr>
                <w:rFonts w:ascii="Times New Roman" w:hAnsi="Times New Roman"/>
                <w:color w:val="000000" w:themeColor="text1"/>
                <w:sz w:val="24"/>
                <w:szCs w:val="24"/>
              </w:rPr>
            </w:pPr>
          </w:p>
          <w:p w14:paraId="47431AD1" w14:textId="74688E2D" w:rsidR="00553995" w:rsidRPr="002552B0" w:rsidRDefault="00553995" w:rsidP="007C4BE7">
            <w:pPr>
              <w:jc w:val="both"/>
              <w:rPr>
                <w:rFonts w:ascii="Times New Roman" w:hAnsi="Times New Roman"/>
                <w:color w:val="000000" w:themeColor="text1"/>
                <w:sz w:val="24"/>
                <w:szCs w:val="24"/>
              </w:rPr>
            </w:pPr>
          </w:p>
          <w:p w14:paraId="6A2354C6" w14:textId="687816A7" w:rsidR="00553995" w:rsidRPr="002552B0" w:rsidRDefault="00553995" w:rsidP="007C4BE7">
            <w:pPr>
              <w:jc w:val="both"/>
              <w:rPr>
                <w:rFonts w:ascii="Times New Roman" w:hAnsi="Times New Roman"/>
                <w:color w:val="000000" w:themeColor="text1"/>
                <w:sz w:val="24"/>
                <w:szCs w:val="24"/>
              </w:rPr>
            </w:pPr>
          </w:p>
          <w:p w14:paraId="620A05FE" w14:textId="3594CEBF" w:rsidR="00553995" w:rsidRPr="002552B0" w:rsidRDefault="00553995" w:rsidP="007C4BE7">
            <w:pPr>
              <w:jc w:val="both"/>
              <w:rPr>
                <w:rFonts w:ascii="Times New Roman" w:hAnsi="Times New Roman"/>
                <w:color w:val="000000" w:themeColor="text1"/>
                <w:sz w:val="24"/>
                <w:szCs w:val="24"/>
              </w:rPr>
            </w:pPr>
          </w:p>
          <w:p w14:paraId="28CC3753" w14:textId="3D733EFF" w:rsidR="00553995" w:rsidRPr="002552B0" w:rsidRDefault="00553995" w:rsidP="007C4BE7">
            <w:pPr>
              <w:jc w:val="both"/>
              <w:rPr>
                <w:rFonts w:ascii="Times New Roman" w:hAnsi="Times New Roman"/>
                <w:color w:val="000000" w:themeColor="text1"/>
                <w:sz w:val="24"/>
                <w:szCs w:val="24"/>
              </w:rPr>
            </w:pPr>
          </w:p>
          <w:p w14:paraId="0944A04C" w14:textId="28C6270D" w:rsidR="00553995" w:rsidRPr="002552B0" w:rsidRDefault="00553995" w:rsidP="007C4BE7">
            <w:pPr>
              <w:jc w:val="both"/>
              <w:rPr>
                <w:rFonts w:ascii="Times New Roman" w:hAnsi="Times New Roman"/>
                <w:color w:val="000000" w:themeColor="text1"/>
                <w:sz w:val="24"/>
                <w:szCs w:val="24"/>
              </w:rPr>
            </w:pPr>
          </w:p>
          <w:p w14:paraId="54D4F457" w14:textId="08AE868D" w:rsidR="00553995" w:rsidRPr="002552B0" w:rsidRDefault="00553995" w:rsidP="007C4BE7">
            <w:pPr>
              <w:jc w:val="both"/>
              <w:rPr>
                <w:rFonts w:ascii="Times New Roman" w:hAnsi="Times New Roman"/>
                <w:color w:val="000000" w:themeColor="text1"/>
                <w:sz w:val="24"/>
                <w:szCs w:val="24"/>
              </w:rPr>
            </w:pPr>
          </w:p>
          <w:p w14:paraId="2A6C73A4" w14:textId="1D9D18B2" w:rsidR="00553995" w:rsidRPr="002552B0" w:rsidRDefault="00553995" w:rsidP="007C4BE7">
            <w:pPr>
              <w:jc w:val="both"/>
              <w:rPr>
                <w:rFonts w:ascii="Times New Roman" w:hAnsi="Times New Roman"/>
                <w:color w:val="000000" w:themeColor="text1"/>
                <w:sz w:val="24"/>
                <w:szCs w:val="24"/>
              </w:rPr>
            </w:pPr>
          </w:p>
          <w:p w14:paraId="2EC92E65" w14:textId="7705A856" w:rsidR="00553995" w:rsidRPr="002552B0" w:rsidRDefault="00553995" w:rsidP="007C4BE7">
            <w:pPr>
              <w:jc w:val="both"/>
              <w:rPr>
                <w:rFonts w:ascii="Times New Roman" w:hAnsi="Times New Roman"/>
                <w:color w:val="000000" w:themeColor="text1"/>
                <w:sz w:val="24"/>
                <w:szCs w:val="24"/>
              </w:rPr>
            </w:pPr>
          </w:p>
          <w:p w14:paraId="2F17EEAB" w14:textId="442BE0AD" w:rsidR="00553995" w:rsidRPr="002552B0" w:rsidRDefault="00553995" w:rsidP="007C4BE7">
            <w:pPr>
              <w:jc w:val="both"/>
              <w:rPr>
                <w:rFonts w:ascii="Times New Roman" w:hAnsi="Times New Roman"/>
                <w:color w:val="000000" w:themeColor="text1"/>
                <w:sz w:val="24"/>
                <w:szCs w:val="24"/>
              </w:rPr>
            </w:pPr>
          </w:p>
          <w:p w14:paraId="62571C6B" w14:textId="42EA3154" w:rsidR="00553995" w:rsidRPr="002552B0" w:rsidRDefault="00553995" w:rsidP="007C4BE7">
            <w:pPr>
              <w:jc w:val="both"/>
              <w:rPr>
                <w:rFonts w:ascii="Times New Roman" w:hAnsi="Times New Roman"/>
                <w:color w:val="000000" w:themeColor="text1"/>
                <w:sz w:val="24"/>
                <w:szCs w:val="24"/>
              </w:rPr>
            </w:pPr>
          </w:p>
          <w:p w14:paraId="2D73320B" w14:textId="37539142" w:rsidR="00553995" w:rsidRPr="002552B0" w:rsidRDefault="00553995" w:rsidP="007C4BE7">
            <w:pPr>
              <w:jc w:val="both"/>
              <w:rPr>
                <w:rFonts w:ascii="Times New Roman" w:hAnsi="Times New Roman"/>
                <w:color w:val="000000" w:themeColor="text1"/>
                <w:sz w:val="24"/>
                <w:szCs w:val="24"/>
              </w:rPr>
            </w:pPr>
          </w:p>
          <w:p w14:paraId="1BF872D6" w14:textId="255A37C3" w:rsidR="00553995" w:rsidRPr="002552B0" w:rsidRDefault="00553995" w:rsidP="007C4BE7">
            <w:pPr>
              <w:jc w:val="both"/>
              <w:rPr>
                <w:rFonts w:ascii="Times New Roman" w:hAnsi="Times New Roman"/>
                <w:color w:val="000000" w:themeColor="text1"/>
                <w:sz w:val="24"/>
                <w:szCs w:val="24"/>
              </w:rPr>
            </w:pPr>
          </w:p>
          <w:p w14:paraId="1119FA47" w14:textId="2CA31F61" w:rsidR="00553995" w:rsidRPr="002552B0" w:rsidRDefault="00553995" w:rsidP="007C4BE7">
            <w:pPr>
              <w:jc w:val="both"/>
              <w:rPr>
                <w:rFonts w:ascii="Times New Roman" w:hAnsi="Times New Roman"/>
                <w:color w:val="000000" w:themeColor="text1"/>
                <w:sz w:val="24"/>
                <w:szCs w:val="24"/>
              </w:rPr>
            </w:pPr>
          </w:p>
          <w:p w14:paraId="08F79ED0" w14:textId="1E944B7C" w:rsidR="00553995" w:rsidRPr="002552B0" w:rsidRDefault="00553995" w:rsidP="007C4BE7">
            <w:pPr>
              <w:jc w:val="both"/>
              <w:rPr>
                <w:rFonts w:ascii="Times New Roman" w:hAnsi="Times New Roman"/>
                <w:color w:val="000000" w:themeColor="text1"/>
                <w:sz w:val="24"/>
                <w:szCs w:val="24"/>
              </w:rPr>
            </w:pPr>
          </w:p>
          <w:p w14:paraId="3A20972F" w14:textId="0F54B653" w:rsidR="00553995" w:rsidRPr="002552B0" w:rsidRDefault="00553995" w:rsidP="007C4BE7">
            <w:pPr>
              <w:jc w:val="both"/>
              <w:rPr>
                <w:rFonts w:ascii="Times New Roman" w:hAnsi="Times New Roman"/>
                <w:color w:val="000000" w:themeColor="text1"/>
                <w:sz w:val="24"/>
                <w:szCs w:val="24"/>
              </w:rPr>
            </w:pPr>
          </w:p>
          <w:p w14:paraId="3FE3563C" w14:textId="77777777" w:rsidR="00553995" w:rsidRPr="002552B0" w:rsidRDefault="00553995" w:rsidP="007C4BE7">
            <w:pPr>
              <w:jc w:val="both"/>
              <w:rPr>
                <w:rFonts w:ascii="Times New Roman" w:hAnsi="Times New Roman"/>
                <w:color w:val="000000" w:themeColor="text1"/>
                <w:sz w:val="24"/>
                <w:szCs w:val="24"/>
              </w:rPr>
            </w:pPr>
          </w:p>
          <w:p w14:paraId="2E23C20F" w14:textId="77777777" w:rsidR="00EE3ADF" w:rsidRPr="002552B0" w:rsidRDefault="00EE3ADF" w:rsidP="007C4BE7">
            <w:pPr>
              <w:jc w:val="both"/>
              <w:rPr>
                <w:rFonts w:ascii="Times New Roman" w:hAnsi="Times New Roman"/>
                <w:color w:val="000000" w:themeColor="text1"/>
                <w:sz w:val="24"/>
                <w:szCs w:val="24"/>
              </w:rPr>
            </w:pPr>
          </w:p>
          <w:p w14:paraId="2CD88CBC" w14:textId="77777777" w:rsidR="00EE3ADF" w:rsidRPr="002552B0" w:rsidRDefault="00EE3ADF" w:rsidP="007C4BE7">
            <w:pPr>
              <w:jc w:val="both"/>
              <w:rPr>
                <w:rFonts w:ascii="Times New Roman" w:hAnsi="Times New Roman"/>
                <w:color w:val="000000" w:themeColor="text1"/>
                <w:sz w:val="24"/>
                <w:szCs w:val="24"/>
              </w:rPr>
            </w:pPr>
          </w:p>
          <w:p w14:paraId="2CB8F0C1" w14:textId="77777777" w:rsidR="00590E4C" w:rsidRPr="002552B0" w:rsidRDefault="00590E4C" w:rsidP="007C4BE7">
            <w:pPr>
              <w:jc w:val="both"/>
              <w:rPr>
                <w:rFonts w:ascii="Times New Roman" w:hAnsi="Times New Roman"/>
                <w:color w:val="000000" w:themeColor="text1"/>
                <w:sz w:val="24"/>
                <w:szCs w:val="24"/>
              </w:rPr>
            </w:pPr>
          </w:p>
          <w:p w14:paraId="4DF8DFEC" w14:textId="4AEF2788" w:rsidR="007C4BE7" w:rsidRPr="002552B0" w:rsidRDefault="00590E4C" w:rsidP="007C4BE7">
            <w:pPr>
              <w:jc w:val="both"/>
              <w:rPr>
                <w:rFonts w:ascii="Times New Roman" w:hAnsi="Times New Roman"/>
                <w:color w:val="000000" w:themeColor="text1"/>
                <w:sz w:val="24"/>
                <w:szCs w:val="24"/>
              </w:rPr>
            </w:pPr>
            <w:r w:rsidRPr="002552B0">
              <w:rPr>
                <w:rFonts w:ascii="Times New Roman" w:hAnsi="Times New Roman"/>
                <w:color w:val="000000" w:themeColor="text1"/>
                <w:sz w:val="24"/>
                <w:szCs w:val="24"/>
                <w:lang w:val="en-US"/>
              </w:rPr>
              <w:t>9</w:t>
            </w:r>
            <w:r w:rsidR="007C4BE7" w:rsidRPr="002552B0">
              <w:rPr>
                <w:rFonts w:ascii="Times New Roman" w:hAnsi="Times New Roman"/>
                <w:color w:val="000000" w:themeColor="text1"/>
                <w:sz w:val="24"/>
                <w:szCs w:val="24"/>
              </w:rPr>
              <w:t xml:space="preserve">. </w:t>
            </w:r>
            <w:r w:rsidR="00C6392E" w:rsidRPr="002552B0">
              <w:rPr>
                <w:rFonts w:ascii="Times New Roman" w:hAnsi="Times New Roman"/>
                <w:color w:val="000000" w:themeColor="text1"/>
                <w:sz w:val="24"/>
                <w:szCs w:val="24"/>
              </w:rPr>
              <w:t>Приема се.</w:t>
            </w:r>
          </w:p>
          <w:p w14:paraId="5FB34955" w14:textId="77777777" w:rsidR="007C4BE7" w:rsidRPr="002552B0" w:rsidRDefault="007C4BE7" w:rsidP="007C4BE7">
            <w:pPr>
              <w:jc w:val="both"/>
              <w:rPr>
                <w:rFonts w:ascii="Times New Roman" w:hAnsi="Times New Roman"/>
                <w:color w:val="000000" w:themeColor="text1"/>
                <w:sz w:val="24"/>
                <w:szCs w:val="24"/>
              </w:rPr>
            </w:pPr>
          </w:p>
          <w:p w14:paraId="7C113198" w14:textId="77777777" w:rsidR="007C4BE7" w:rsidRPr="002552B0" w:rsidRDefault="007C4BE7" w:rsidP="007C4BE7">
            <w:pPr>
              <w:jc w:val="both"/>
              <w:rPr>
                <w:rFonts w:ascii="Times New Roman" w:hAnsi="Times New Roman"/>
                <w:color w:val="000000" w:themeColor="text1"/>
                <w:sz w:val="24"/>
                <w:szCs w:val="24"/>
              </w:rPr>
            </w:pPr>
          </w:p>
          <w:p w14:paraId="3AA88DC1" w14:textId="77777777" w:rsidR="007C4BE7" w:rsidRPr="002552B0" w:rsidRDefault="007C4BE7" w:rsidP="007C4BE7">
            <w:pPr>
              <w:jc w:val="both"/>
              <w:rPr>
                <w:rFonts w:ascii="Times New Roman" w:hAnsi="Times New Roman"/>
                <w:color w:val="000000" w:themeColor="text1"/>
                <w:sz w:val="24"/>
                <w:szCs w:val="24"/>
              </w:rPr>
            </w:pPr>
          </w:p>
          <w:p w14:paraId="6F52F090" w14:textId="77777777" w:rsidR="007C4BE7" w:rsidRPr="002552B0" w:rsidRDefault="007C4BE7" w:rsidP="007C4BE7">
            <w:pPr>
              <w:jc w:val="both"/>
              <w:rPr>
                <w:rFonts w:ascii="Times New Roman" w:hAnsi="Times New Roman"/>
                <w:color w:val="000000" w:themeColor="text1"/>
                <w:sz w:val="24"/>
                <w:szCs w:val="24"/>
              </w:rPr>
            </w:pPr>
          </w:p>
          <w:p w14:paraId="5BE3C124" w14:textId="77777777" w:rsidR="007C4BE7" w:rsidRPr="002552B0" w:rsidRDefault="007C4BE7" w:rsidP="007C4BE7">
            <w:pPr>
              <w:jc w:val="both"/>
              <w:rPr>
                <w:rFonts w:ascii="Times New Roman" w:hAnsi="Times New Roman"/>
                <w:color w:val="000000" w:themeColor="text1"/>
                <w:sz w:val="24"/>
                <w:szCs w:val="24"/>
              </w:rPr>
            </w:pPr>
          </w:p>
          <w:p w14:paraId="4B757398" w14:textId="77777777" w:rsidR="007C4BE7" w:rsidRPr="002552B0" w:rsidRDefault="007C4BE7" w:rsidP="007C4BE7">
            <w:pPr>
              <w:jc w:val="both"/>
              <w:rPr>
                <w:rFonts w:ascii="Times New Roman" w:hAnsi="Times New Roman"/>
                <w:color w:val="000000" w:themeColor="text1"/>
                <w:sz w:val="24"/>
                <w:szCs w:val="24"/>
              </w:rPr>
            </w:pPr>
          </w:p>
          <w:p w14:paraId="73E06F2C" w14:textId="77777777" w:rsidR="007C4BE7" w:rsidRPr="002552B0" w:rsidRDefault="007C4BE7" w:rsidP="007C4BE7">
            <w:pPr>
              <w:jc w:val="both"/>
              <w:rPr>
                <w:rFonts w:ascii="Times New Roman" w:hAnsi="Times New Roman"/>
                <w:color w:val="000000" w:themeColor="text1"/>
                <w:sz w:val="24"/>
                <w:szCs w:val="24"/>
              </w:rPr>
            </w:pPr>
          </w:p>
          <w:p w14:paraId="0415ECD7" w14:textId="77777777" w:rsidR="007C4BE7" w:rsidRPr="002552B0" w:rsidRDefault="007C4BE7" w:rsidP="007C4BE7">
            <w:pPr>
              <w:jc w:val="both"/>
              <w:rPr>
                <w:rFonts w:ascii="Times New Roman" w:hAnsi="Times New Roman"/>
                <w:color w:val="000000" w:themeColor="text1"/>
                <w:sz w:val="24"/>
                <w:szCs w:val="24"/>
              </w:rPr>
            </w:pPr>
          </w:p>
          <w:p w14:paraId="582B9F57" w14:textId="77777777" w:rsidR="007C4BE7" w:rsidRPr="002552B0" w:rsidRDefault="007C4BE7" w:rsidP="007C4BE7">
            <w:pPr>
              <w:jc w:val="both"/>
              <w:rPr>
                <w:rFonts w:ascii="Times New Roman" w:hAnsi="Times New Roman"/>
                <w:color w:val="000000" w:themeColor="text1"/>
                <w:sz w:val="24"/>
                <w:szCs w:val="24"/>
              </w:rPr>
            </w:pPr>
          </w:p>
          <w:p w14:paraId="1C8C9F07" w14:textId="77777777" w:rsidR="007C4BE7" w:rsidRPr="002552B0" w:rsidRDefault="007C4BE7" w:rsidP="007C4BE7">
            <w:pPr>
              <w:jc w:val="both"/>
              <w:rPr>
                <w:rFonts w:ascii="Times New Roman" w:hAnsi="Times New Roman"/>
                <w:color w:val="000000" w:themeColor="text1"/>
                <w:sz w:val="24"/>
                <w:szCs w:val="24"/>
              </w:rPr>
            </w:pPr>
          </w:p>
          <w:p w14:paraId="59BDA1E3" w14:textId="77777777" w:rsidR="007C4BE7" w:rsidRPr="002552B0" w:rsidRDefault="007C4BE7" w:rsidP="007C4BE7">
            <w:pPr>
              <w:jc w:val="both"/>
              <w:rPr>
                <w:rFonts w:ascii="Times New Roman" w:hAnsi="Times New Roman"/>
                <w:color w:val="000000" w:themeColor="text1"/>
                <w:sz w:val="24"/>
                <w:szCs w:val="24"/>
              </w:rPr>
            </w:pPr>
          </w:p>
          <w:p w14:paraId="5AF87334" w14:textId="77777777" w:rsidR="007C4BE7" w:rsidRPr="002552B0" w:rsidRDefault="007C4BE7" w:rsidP="007C4BE7">
            <w:pPr>
              <w:jc w:val="both"/>
              <w:rPr>
                <w:rFonts w:ascii="Times New Roman" w:hAnsi="Times New Roman"/>
                <w:color w:val="000000" w:themeColor="text1"/>
                <w:sz w:val="24"/>
                <w:szCs w:val="24"/>
              </w:rPr>
            </w:pPr>
          </w:p>
          <w:p w14:paraId="086887C2" w14:textId="77777777" w:rsidR="007C4BE7" w:rsidRPr="002552B0" w:rsidRDefault="007C4BE7" w:rsidP="007C4BE7">
            <w:pPr>
              <w:jc w:val="both"/>
              <w:rPr>
                <w:rFonts w:ascii="Times New Roman" w:hAnsi="Times New Roman"/>
                <w:color w:val="000000" w:themeColor="text1"/>
                <w:sz w:val="24"/>
                <w:szCs w:val="24"/>
              </w:rPr>
            </w:pPr>
          </w:p>
          <w:p w14:paraId="2D2CC63D" w14:textId="77777777" w:rsidR="007C4BE7" w:rsidRPr="002552B0" w:rsidRDefault="007C4BE7" w:rsidP="007C4BE7">
            <w:pPr>
              <w:jc w:val="both"/>
              <w:rPr>
                <w:rFonts w:ascii="Times New Roman" w:hAnsi="Times New Roman"/>
                <w:color w:val="000000" w:themeColor="text1"/>
                <w:sz w:val="24"/>
                <w:szCs w:val="24"/>
              </w:rPr>
            </w:pPr>
          </w:p>
          <w:p w14:paraId="29BDE4CF" w14:textId="77777777" w:rsidR="007C4BE7" w:rsidRPr="002552B0" w:rsidRDefault="007C4BE7" w:rsidP="007C4BE7">
            <w:pPr>
              <w:jc w:val="both"/>
              <w:rPr>
                <w:rFonts w:ascii="Times New Roman" w:hAnsi="Times New Roman"/>
                <w:color w:val="000000" w:themeColor="text1"/>
                <w:sz w:val="24"/>
                <w:szCs w:val="24"/>
              </w:rPr>
            </w:pPr>
          </w:p>
          <w:p w14:paraId="74FF9A16" w14:textId="77777777" w:rsidR="007C4BE7" w:rsidRPr="002552B0" w:rsidRDefault="007C4BE7" w:rsidP="007C4BE7">
            <w:pPr>
              <w:jc w:val="both"/>
              <w:rPr>
                <w:rFonts w:ascii="Times New Roman" w:hAnsi="Times New Roman"/>
                <w:color w:val="000000" w:themeColor="text1"/>
                <w:sz w:val="24"/>
                <w:szCs w:val="24"/>
              </w:rPr>
            </w:pPr>
          </w:p>
          <w:p w14:paraId="0CC72360" w14:textId="77777777" w:rsidR="007C4BE7" w:rsidRPr="002552B0" w:rsidRDefault="007C4BE7" w:rsidP="007C4BE7">
            <w:pPr>
              <w:jc w:val="both"/>
              <w:rPr>
                <w:rFonts w:ascii="Times New Roman" w:hAnsi="Times New Roman"/>
                <w:color w:val="000000" w:themeColor="text1"/>
                <w:sz w:val="24"/>
                <w:szCs w:val="24"/>
              </w:rPr>
            </w:pPr>
          </w:p>
          <w:p w14:paraId="4EA4C435" w14:textId="77777777" w:rsidR="007C4BE7" w:rsidRPr="002552B0" w:rsidRDefault="007C4BE7" w:rsidP="007C4BE7">
            <w:pPr>
              <w:jc w:val="both"/>
              <w:rPr>
                <w:rFonts w:ascii="Times New Roman" w:hAnsi="Times New Roman"/>
                <w:color w:val="000000" w:themeColor="text1"/>
                <w:sz w:val="24"/>
                <w:szCs w:val="24"/>
              </w:rPr>
            </w:pPr>
          </w:p>
          <w:p w14:paraId="22081726" w14:textId="77777777" w:rsidR="007C4BE7" w:rsidRPr="002552B0" w:rsidRDefault="007C4BE7" w:rsidP="007C4BE7">
            <w:pPr>
              <w:jc w:val="both"/>
              <w:rPr>
                <w:rFonts w:ascii="Times New Roman" w:hAnsi="Times New Roman"/>
                <w:color w:val="000000" w:themeColor="text1"/>
                <w:sz w:val="24"/>
                <w:szCs w:val="24"/>
              </w:rPr>
            </w:pPr>
          </w:p>
          <w:p w14:paraId="2B6CC3E1" w14:textId="77777777" w:rsidR="007C4BE7" w:rsidRPr="002552B0" w:rsidRDefault="007C4BE7" w:rsidP="007C4BE7">
            <w:pPr>
              <w:jc w:val="both"/>
              <w:rPr>
                <w:rFonts w:ascii="Times New Roman" w:hAnsi="Times New Roman"/>
                <w:color w:val="000000" w:themeColor="text1"/>
                <w:sz w:val="24"/>
                <w:szCs w:val="24"/>
              </w:rPr>
            </w:pPr>
          </w:p>
          <w:p w14:paraId="06A355A0" w14:textId="77777777" w:rsidR="007C4BE7" w:rsidRPr="002552B0" w:rsidRDefault="007C4BE7" w:rsidP="007C4BE7">
            <w:pPr>
              <w:jc w:val="both"/>
              <w:rPr>
                <w:rFonts w:ascii="Times New Roman" w:hAnsi="Times New Roman"/>
                <w:color w:val="000000" w:themeColor="text1"/>
                <w:sz w:val="24"/>
                <w:szCs w:val="24"/>
              </w:rPr>
            </w:pPr>
          </w:p>
          <w:p w14:paraId="43188828" w14:textId="77777777" w:rsidR="007C4BE7" w:rsidRPr="002552B0" w:rsidRDefault="007C4BE7" w:rsidP="007C4BE7">
            <w:pPr>
              <w:jc w:val="both"/>
              <w:rPr>
                <w:rFonts w:ascii="Times New Roman" w:hAnsi="Times New Roman"/>
                <w:color w:val="000000" w:themeColor="text1"/>
                <w:sz w:val="24"/>
                <w:szCs w:val="24"/>
              </w:rPr>
            </w:pPr>
          </w:p>
          <w:p w14:paraId="1F2C46BE" w14:textId="77777777" w:rsidR="007C4BE7" w:rsidRPr="002552B0" w:rsidRDefault="007C4BE7" w:rsidP="007C4BE7">
            <w:pPr>
              <w:jc w:val="both"/>
              <w:rPr>
                <w:rFonts w:ascii="Times New Roman" w:hAnsi="Times New Roman"/>
                <w:color w:val="000000" w:themeColor="text1"/>
                <w:sz w:val="24"/>
                <w:szCs w:val="24"/>
              </w:rPr>
            </w:pPr>
          </w:p>
          <w:p w14:paraId="00A2A332" w14:textId="77777777" w:rsidR="007C4BE7" w:rsidRPr="002552B0" w:rsidRDefault="007C4BE7" w:rsidP="007C4BE7">
            <w:pPr>
              <w:jc w:val="both"/>
              <w:rPr>
                <w:rFonts w:ascii="Times New Roman" w:hAnsi="Times New Roman"/>
                <w:color w:val="000000" w:themeColor="text1"/>
                <w:sz w:val="24"/>
                <w:szCs w:val="24"/>
              </w:rPr>
            </w:pPr>
          </w:p>
          <w:p w14:paraId="7A5B632B" w14:textId="77777777" w:rsidR="007C4BE7" w:rsidRPr="002552B0" w:rsidRDefault="007C4BE7" w:rsidP="007C4BE7">
            <w:pPr>
              <w:jc w:val="both"/>
              <w:rPr>
                <w:rFonts w:ascii="Times New Roman" w:hAnsi="Times New Roman"/>
                <w:color w:val="000000" w:themeColor="text1"/>
                <w:sz w:val="24"/>
                <w:szCs w:val="24"/>
              </w:rPr>
            </w:pPr>
          </w:p>
          <w:p w14:paraId="1EF856B2" w14:textId="77777777" w:rsidR="007C4BE7" w:rsidRPr="002552B0" w:rsidRDefault="007C4BE7" w:rsidP="007C4BE7">
            <w:pPr>
              <w:jc w:val="both"/>
              <w:rPr>
                <w:rFonts w:ascii="Times New Roman" w:hAnsi="Times New Roman"/>
                <w:color w:val="000000" w:themeColor="text1"/>
                <w:sz w:val="24"/>
                <w:szCs w:val="24"/>
              </w:rPr>
            </w:pPr>
          </w:p>
          <w:p w14:paraId="3822A33C" w14:textId="77777777" w:rsidR="007C4BE7" w:rsidRPr="002552B0" w:rsidRDefault="007C4BE7" w:rsidP="007C4BE7">
            <w:pPr>
              <w:jc w:val="both"/>
              <w:rPr>
                <w:rFonts w:ascii="Times New Roman" w:hAnsi="Times New Roman"/>
                <w:color w:val="000000" w:themeColor="text1"/>
                <w:sz w:val="24"/>
                <w:szCs w:val="24"/>
              </w:rPr>
            </w:pPr>
          </w:p>
          <w:p w14:paraId="23DD13F5" w14:textId="77777777" w:rsidR="007C4BE7" w:rsidRPr="002552B0" w:rsidRDefault="007C4BE7" w:rsidP="007C4BE7">
            <w:pPr>
              <w:jc w:val="both"/>
              <w:rPr>
                <w:rFonts w:ascii="Times New Roman" w:hAnsi="Times New Roman"/>
                <w:color w:val="000000" w:themeColor="text1"/>
                <w:sz w:val="24"/>
                <w:szCs w:val="24"/>
              </w:rPr>
            </w:pPr>
          </w:p>
          <w:p w14:paraId="73536BB4" w14:textId="77777777" w:rsidR="007C4BE7" w:rsidRPr="002552B0" w:rsidRDefault="007C4BE7" w:rsidP="007C4BE7">
            <w:pPr>
              <w:jc w:val="both"/>
              <w:rPr>
                <w:rFonts w:ascii="Times New Roman" w:hAnsi="Times New Roman"/>
                <w:color w:val="000000" w:themeColor="text1"/>
                <w:sz w:val="24"/>
                <w:szCs w:val="24"/>
              </w:rPr>
            </w:pPr>
          </w:p>
          <w:p w14:paraId="6257C017" w14:textId="77777777" w:rsidR="007C4BE7" w:rsidRPr="002552B0" w:rsidRDefault="007C4BE7" w:rsidP="007C4BE7">
            <w:pPr>
              <w:jc w:val="both"/>
              <w:rPr>
                <w:rFonts w:ascii="Times New Roman" w:hAnsi="Times New Roman"/>
                <w:color w:val="000000" w:themeColor="text1"/>
                <w:sz w:val="24"/>
                <w:szCs w:val="24"/>
              </w:rPr>
            </w:pPr>
          </w:p>
          <w:p w14:paraId="5B711B2E" w14:textId="77777777" w:rsidR="007C4BE7" w:rsidRPr="002552B0" w:rsidRDefault="007C4BE7" w:rsidP="007C4BE7">
            <w:pPr>
              <w:jc w:val="both"/>
              <w:rPr>
                <w:rFonts w:ascii="Times New Roman" w:hAnsi="Times New Roman"/>
                <w:color w:val="000000" w:themeColor="text1"/>
                <w:sz w:val="24"/>
                <w:szCs w:val="24"/>
              </w:rPr>
            </w:pPr>
          </w:p>
          <w:p w14:paraId="1D2C91F9" w14:textId="77777777" w:rsidR="007C4BE7" w:rsidRPr="002552B0" w:rsidRDefault="007C4BE7" w:rsidP="007C4BE7">
            <w:pPr>
              <w:jc w:val="both"/>
              <w:rPr>
                <w:rFonts w:ascii="Times New Roman" w:hAnsi="Times New Roman"/>
                <w:color w:val="000000" w:themeColor="text1"/>
                <w:sz w:val="24"/>
                <w:szCs w:val="24"/>
              </w:rPr>
            </w:pPr>
          </w:p>
          <w:p w14:paraId="51E8C443" w14:textId="77777777" w:rsidR="007C4BE7" w:rsidRPr="002552B0" w:rsidRDefault="007C4BE7" w:rsidP="007C4BE7">
            <w:pPr>
              <w:jc w:val="both"/>
              <w:rPr>
                <w:rFonts w:ascii="Times New Roman" w:hAnsi="Times New Roman"/>
                <w:color w:val="000000" w:themeColor="text1"/>
                <w:sz w:val="24"/>
                <w:szCs w:val="24"/>
              </w:rPr>
            </w:pPr>
          </w:p>
          <w:p w14:paraId="69BE3121" w14:textId="77777777" w:rsidR="007C4BE7" w:rsidRPr="002552B0" w:rsidRDefault="007C4BE7" w:rsidP="007C4BE7">
            <w:pPr>
              <w:jc w:val="both"/>
              <w:rPr>
                <w:rFonts w:ascii="Times New Roman" w:hAnsi="Times New Roman"/>
                <w:color w:val="000000" w:themeColor="text1"/>
                <w:sz w:val="24"/>
                <w:szCs w:val="24"/>
              </w:rPr>
            </w:pPr>
          </w:p>
          <w:p w14:paraId="406FA351" w14:textId="77777777" w:rsidR="007C4BE7" w:rsidRPr="002552B0" w:rsidRDefault="007C4BE7" w:rsidP="007C4BE7">
            <w:pPr>
              <w:jc w:val="both"/>
              <w:rPr>
                <w:rFonts w:ascii="Times New Roman" w:hAnsi="Times New Roman"/>
                <w:color w:val="000000" w:themeColor="text1"/>
                <w:sz w:val="24"/>
                <w:szCs w:val="24"/>
              </w:rPr>
            </w:pPr>
          </w:p>
          <w:p w14:paraId="15D93C96" w14:textId="77777777" w:rsidR="007C4BE7" w:rsidRPr="002552B0" w:rsidRDefault="007C4BE7" w:rsidP="007C4BE7">
            <w:pPr>
              <w:jc w:val="both"/>
              <w:rPr>
                <w:rFonts w:ascii="Times New Roman" w:hAnsi="Times New Roman"/>
                <w:color w:val="000000" w:themeColor="text1"/>
                <w:sz w:val="24"/>
                <w:szCs w:val="24"/>
              </w:rPr>
            </w:pPr>
          </w:p>
          <w:p w14:paraId="49F5F805" w14:textId="77777777" w:rsidR="007C4BE7" w:rsidRPr="002552B0" w:rsidRDefault="007C4BE7" w:rsidP="007C4BE7">
            <w:pPr>
              <w:jc w:val="both"/>
              <w:rPr>
                <w:rFonts w:ascii="Times New Roman" w:hAnsi="Times New Roman"/>
                <w:color w:val="000000" w:themeColor="text1"/>
                <w:sz w:val="24"/>
                <w:szCs w:val="24"/>
              </w:rPr>
            </w:pPr>
          </w:p>
          <w:p w14:paraId="7C38B420" w14:textId="77777777" w:rsidR="007C4BE7" w:rsidRPr="002552B0" w:rsidRDefault="007C4BE7" w:rsidP="007C4BE7">
            <w:pPr>
              <w:jc w:val="both"/>
              <w:rPr>
                <w:rFonts w:ascii="Times New Roman" w:hAnsi="Times New Roman"/>
                <w:color w:val="000000" w:themeColor="text1"/>
                <w:sz w:val="24"/>
                <w:szCs w:val="24"/>
              </w:rPr>
            </w:pPr>
          </w:p>
          <w:p w14:paraId="26632770" w14:textId="77777777" w:rsidR="007C4BE7" w:rsidRPr="002552B0" w:rsidRDefault="007C4BE7" w:rsidP="007C4BE7">
            <w:pPr>
              <w:jc w:val="both"/>
              <w:rPr>
                <w:rFonts w:ascii="Times New Roman" w:hAnsi="Times New Roman"/>
                <w:color w:val="000000" w:themeColor="text1"/>
                <w:sz w:val="24"/>
                <w:szCs w:val="24"/>
              </w:rPr>
            </w:pPr>
          </w:p>
          <w:p w14:paraId="44ECB83F" w14:textId="77777777" w:rsidR="007C4BE7" w:rsidRPr="002552B0" w:rsidRDefault="007C4BE7" w:rsidP="007C4BE7">
            <w:pPr>
              <w:jc w:val="both"/>
              <w:rPr>
                <w:rFonts w:ascii="Times New Roman" w:hAnsi="Times New Roman"/>
                <w:color w:val="000000" w:themeColor="text1"/>
                <w:sz w:val="24"/>
                <w:szCs w:val="24"/>
              </w:rPr>
            </w:pPr>
          </w:p>
          <w:p w14:paraId="48652A71" w14:textId="0F700B99" w:rsidR="007C4BE7" w:rsidRPr="002552B0" w:rsidRDefault="007C4BE7" w:rsidP="007C4BE7">
            <w:pPr>
              <w:jc w:val="both"/>
              <w:rPr>
                <w:rFonts w:ascii="Times New Roman" w:hAnsi="Times New Roman"/>
                <w:color w:val="000000" w:themeColor="text1"/>
                <w:sz w:val="24"/>
                <w:szCs w:val="24"/>
              </w:rPr>
            </w:pPr>
          </w:p>
          <w:p w14:paraId="2A46AB85" w14:textId="53CC6E43" w:rsidR="00553995" w:rsidRPr="002552B0" w:rsidRDefault="00553995" w:rsidP="007C4BE7">
            <w:pPr>
              <w:jc w:val="both"/>
              <w:rPr>
                <w:rFonts w:ascii="Times New Roman" w:hAnsi="Times New Roman"/>
                <w:color w:val="000000" w:themeColor="text1"/>
                <w:sz w:val="24"/>
                <w:szCs w:val="24"/>
              </w:rPr>
            </w:pPr>
          </w:p>
          <w:p w14:paraId="64AEE2B8" w14:textId="243C99A4" w:rsidR="00C6392E" w:rsidRPr="002552B0" w:rsidRDefault="00C6392E" w:rsidP="007C4BE7">
            <w:pPr>
              <w:jc w:val="both"/>
              <w:rPr>
                <w:rFonts w:ascii="Times New Roman" w:hAnsi="Times New Roman"/>
                <w:color w:val="000000" w:themeColor="text1"/>
                <w:sz w:val="24"/>
                <w:szCs w:val="24"/>
              </w:rPr>
            </w:pPr>
          </w:p>
          <w:p w14:paraId="43DEF887" w14:textId="5BF1259D" w:rsidR="00C6392E" w:rsidRPr="002552B0" w:rsidRDefault="00C6392E" w:rsidP="007C4BE7">
            <w:pPr>
              <w:jc w:val="both"/>
              <w:rPr>
                <w:rFonts w:ascii="Times New Roman" w:hAnsi="Times New Roman"/>
                <w:color w:val="000000" w:themeColor="text1"/>
                <w:sz w:val="24"/>
                <w:szCs w:val="24"/>
              </w:rPr>
            </w:pPr>
          </w:p>
          <w:p w14:paraId="4D3CD851" w14:textId="324384ED" w:rsidR="00C6392E" w:rsidRPr="002552B0" w:rsidRDefault="00C6392E" w:rsidP="007C4BE7">
            <w:pPr>
              <w:jc w:val="both"/>
              <w:rPr>
                <w:rFonts w:ascii="Times New Roman" w:hAnsi="Times New Roman"/>
                <w:color w:val="000000" w:themeColor="text1"/>
                <w:sz w:val="24"/>
                <w:szCs w:val="24"/>
              </w:rPr>
            </w:pPr>
          </w:p>
          <w:p w14:paraId="634F4858" w14:textId="73974669" w:rsidR="00C6392E" w:rsidRPr="002552B0" w:rsidRDefault="00C6392E" w:rsidP="007C4BE7">
            <w:pPr>
              <w:jc w:val="both"/>
              <w:rPr>
                <w:rFonts w:ascii="Times New Roman" w:hAnsi="Times New Roman"/>
                <w:color w:val="000000" w:themeColor="text1"/>
                <w:sz w:val="24"/>
                <w:szCs w:val="24"/>
              </w:rPr>
            </w:pPr>
          </w:p>
          <w:p w14:paraId="0D75204F" w14:textId="61653B68" w:rsidR="00C6392E" w:rsidRPr="002552B0" w:rsidRDefault="00C6392E" w:rsidP="007C4BE7">
            <w:pPr>
              <w:jc w:val="both"/>
              <w:rPr>
                <w:rFonts w:ascii="Times New Roman" w:hAnsi="Times New Roman"/>
                <w:color w:val="000000" w:themeColor="text1"/>
                <w:sz w:val="24"/>
                <w:szCs w:val="24"/>
              </w:rPr>
            </w:pPr>
          </w:p>
          <w:p w14:paraId="03A4F447" w14:textId="6A3C060E" w:rsidR="00C6392E" w:rsidRPr="002552B0" w:rsidRDefault="00C6392E" w:rsidP="007C4BE7">
            <w:pPr>
              <w:jc w:val="both"/>
              <w:rPr>
                <w:rFonts w:ascii="Times New Roman" w:hAnsi="Times New Roman"/>
                <w:color w:val="000000" w:themeColor="text1"/>
                <w:sz w:val="24"/>
                <w:szCs w:val="24"/>
              </w:rPr>
            </w:pPr>
          </w:p>
          <w:p w14:paraId="1BC1451E" w14:textId="77777777" w:rsidR="00C6392E" w:rsidRPr="002552B0" w:rsidRDefault="00C6392E" w:rsidP="007C4BE7">
            <w:pPr>
              <w:jc w:val="both"/>
              <w:rPr>
                <w:rFonts w:ascii="Times New Roman" w:hAnsi="Times New Roman"/>
                <w:color w:val="000000" w:themeColor="text1"/>
                <w:sz w:val="24"/>
                <w:szCs w:val="24"/>
              </w:rPr>
            </w:pPr>
          </w:p>
          <w:p w14:paraId="6C1A1DEB" w14:textId="77777777" w:rsidR="007C4BE7" w:rsidRPr="002552B0" w:rsidRDefault="007C4BE7" w:rsidP="007C4BE7">
            <w:pPr>
              <w:jc w:val="both"/>
              <w:rPr>
                <w:rFonts w:ascii="Times New Roman" w:hAnsi="Times New Roman"/>
                <w:color w:val="000000" w:themeColor="text1"/>
                <w:sz w:val="24"/>
                <w:szCs w:val="24"/>
              </w:rPr>
            </w:pPr>
          </w:p>
          <w:p w14:paraId="40FABDA7" w14:textId="77777777" w:rsidR="007C4BE7" w:rsidRPr="002552B0" w:rsidRDefault="007C4BE7" w:rsidP="007C4BE7">
            <w:pPr>
              <w:jc w:val="both"/>
              <w:rPr>
                <w:rFonts w:ascii="Times New Roman" w:hAnsi="Times New Roman"/>
                <w:color w:val="000000" w:themeColor="text1"/>
                <w:sz w:val="24"/>
                <w:szCs w:val="24"/>
              </w:rPr>
            </w:pPr>
          </w:p>
          <w:p w14:paraId="3AD5258E" w14:textId="02D55E84" w:rsidR="007C4BE7" w:rsidRPr="002552B0" w:rsidRDefault="00590E4C" w:rsidP="007C4BE7">
            <w:pPr>
              <w:jc w:val="both"/>
              <w:rPr>
                <w:rFonts w:ascii="Times New Roman" w:hAnsi="Times New Roman"/>
                <w:color w:val="000000" w:themeColor="text1"/>
                <w:sz w:val="24"/>
                <w:szCs w:val="24"/>
              </w:rPr>
            </w:pPr>
            <w:r w:rsidRPr="002552B0">
              <w:rPr>
                <w:rFonts w:ascii="Times New Roman" w:hAnsi="Times New Roman"/>
                <w:color w:val="000000" w:themeColor="text1"/>
                <w:sz w:val="24"/>
                <w:szCs w:val="24"/>
                <w:lang w:val="en-US"/>
              </w:rPr>
              <w:lastRenderedPageBreak/>
              <w:t>10</w:t>
            </w:r>
            <w:r w:rsidR="007C4BE7" w:rsidRPr="002552B0">
              <w:rPr>
                <w:rFonts w:ascii="Times New Roman" w:hAnsi="Times New Roman"/>
                <w:color w:val="000000" w:themeColor="text1"/>
                <w:sz w:val="24"/>
                <w:szCs w:val="24"/>
              </w:rPr>
              <w:t>. Приема се</w:t>
            </w:r>
            <w:r w:rsidR="00993DE1" w:rsidRPr="002552B0">
              <w:rPr>
                <w:rFonts w:ascii="Times New Roman" w:hAnsi="Times New Roman"/>
                <w:color w:val="000000" w:themeColor="text1"/>
                <w:sz w:val="24"/>
                <w:szCs w:val="24"/>
              </w:rPr>
              <w:t xml:space="preserve">. </w:t>
            </w:r>
          </w:p>
          <w:p w14:paraId="1E0E9EB7" w14:textId="77777777" w:rsidR="007C4BE7" w:rsidRPr="002552B0" w:rsidRDefault="007C4BE7" w:rsidP="007C4BE7">
            <w:pPr>
              <w:jc w:val="both"/>
              <w:rPr>
                <w:rFonts w:ascii="Times New Roman" w:hAnsi="Times New Roman"/>
                <w:color w:val="000000" w:themeColor="text1"/>
                <w:sz w:val="24"/>
                <w:szCs w:val="24"/>
              </w:rPr>
            </w:pPr>
          </w:p>
          <w:p w14:paraId="31EB9C10" w14:textId="77777777" w:rsidR="007C4BE7" w:rsidRPr="002552B0" w:rsidRDefault="007C4BE7" w:rsidP="007C4BE7">
            <w:pPr>
              <w:jc w:val="both"/>
              <w:rPr>
                <w:rFonts w:ascii="Times New Roman" w:hAnsi="Times New Roman"/>
                <w:color w:val="000000" w:themeColor="text1"/>
                <w:sz w:val="24"/>
                <w:szCs w:val="24"/>
              </w:rPr>
            </w:pPr>
          </w:p>
          <w:p w14:paraId="36CED387" w14:textId="77777777" w:rsidR="007C4BE7" w:rsidRPr="002552B0" w:rsidRDefault="007C4BE7" w:rsidP="007C4BE7">
            <w:pPr>
              <w:jc w:val="both"/>
              <w:rPr>
                <w:rFonts w:ascii="Times New Roman" w:hAnsi="Times New Roman"/>
                <w:color w:val="000000" w:themeColor="text1"/>
                <w:sz w:val="24"/>
                <w:szCs w:val="24"/>
              </w:rPr>
            </w:pPr>
          </w:p>
          <w:p w14:paraId="3795A0FC" w14:textId="77777777" w:rsidR="007C4BE7" w:rsidRPr="002552B0" w:rsidRDefault="007C4BE7" w:rsidP="007C4BE7">
            <w:pPr>
              <w:jc w:val="both"/>
              <w:rPr>
                <w:rFonts w:ascii="Times New Roman" w:hAnsi="Times New Roman"/>
                <w:color w:val="000000" w:themeColor="text1"/>
                <w:sz w:val="24"/>
                <w:szCs w:val="24"/>
              </w:rPr>
            </w:pPr>
          </w:p>
          <w:p w14:paraId="024DAD35" w14:textId="77777777" w:rsidR="007C4BE7" w:rsidRPr="002552B0" w:rsidRDefault="007C4BE7" w:rsidP="007C4BE7">
            <w:pPr>
              <w:jc w:val="both"/>
              <w:rPr>
                <w:rFonts w:ascii="Times New Roman" w:hAnsi="Times New Roman"/>
                <w:color w:val="000000" w:themeColor="text1"/>
                <w:sz w:val="24"/>
                <w:szCs w:val="24"/>
              </w:rPr>
            </w:pPr>
          </w:p>
          <w:p w14:paraId="78FA6C91" w14:textId="4E979E5B" w:rsidR="007C4BE7" w:rsidRPr="002552B0" w:rsidRDefault="007C4BE7" w:rsidP="007C4BE7">
            <w:pPr>
              <w:jc w:val="both"/>
              <w:rPr>
                <w:rFonts w:ascii="Times New Roman" w:hAnsi="Times New Roman"/>
                <w:color w:val="000000" w:themeColor="text1"/>
                <w:sz w:val="24"/>
                <w:szCs w:val="24"/>
              </w:rPr>
            </w:pPr>
          </w:p>
          <w:p w14:paraId="29A2EFF0" w14:textId="77777777" w:rsidR="00993DE1" w:rsidRPr="002552B0" w:rsidRDefault="00993DE1" w:rsidP="007C4BE7">
            <w:pPr>
              <w:jc w:val="both"/>
              <w:rPr>
                <w:rFonts w:ascii="Times New Roman" w:hAnsi="Times New Roman"/>
                <w:color w:val="000000" w:themeColor="text1"/>
                <w:sz w:val="24"/>
                <w:szCs w:val="24"/>
              </w:rPr>
            </w:pPr>
          </w:p>
          <w:p w14:paraId="3A23FE39" w14:textId="77777777" w:rsidR="007C4BE7" w:rsidRPr="002552B0" w:rsidRDefault="007C4BE7" w:rsidP="007C4BE7">
            <w:pPr>
              <w:jc w:val="both"/>
              <w:rPr>
                <w:rFonts w:ascii="Times New Roman" w:hAnsi="Times New Roman"/>
                <w:color w:val="000000" w:themeColor="text1"/>
                <w:sz w:val="24"/>
                <w:szCs w:val="24"/>
              </w:rPr>
            </w:pPr>
          </w:p>
          <w:p w14:paraId="11DCB1BE" w14:textId="77777777" w:rsidR="007C4BE7" w:rsidRPr="002552B0" w:rsidRDefault="007C4BE7" w:rsidP="007C4BE7">
            <w:pPr>
              <w:jc w:val="both"/>
              <w:rPr>
                <w:rFonts w:ascii="Times New Roman" w:hAnsi="Times New Roman"/>
                <w:color w:val="000000" w:themeColor="text1"/>
                <w:sz w:val="24"/>
                <w:szCs w:val="24"/>
              </w:rPr>
            </w:pPr>
          </w:p>
          <w:p w14:paraId="5A9B821D" w14:textId="77777777" w:rsidR="007C4BE7" w:rsidRPr="002552B0" w:rsidRDefault="007C4BE7" w:rsidP="007C4BE7">
            <w:pPr>
              <w:jc w:val="both"/>
              <w:rPr>
                <w:rFonts w:ascii="Times New Roman" w:hAnsi="Times New Roman"/>
                <w:color w:val="000000" w:themeColor="text1"/>
                <w:sz w:val="24"/>
                <w:szCs w:val="24"/>
              </w:rPr>
            </w:pPr>
          </w:p>
          <w:p w14:paraId="1ADB864D" w14:textId="77777777" w:rsidR="007C4BE7" w:rsidRPr="002552B0" w:rsidRDefault="007C4BE7" w:rsidP="007C4BE7">
            <w:pPr>
              <w:jc w:val="both"/>
              <w:rPr>
                <w:rFonts w:ascii="Times New Roman" w:hAnsi="Times New Roman"/>
                <w:color w:val="000000" w:themeColor="text1"/>
                <w:sz w:val="24"/>
                <w:szCs w:val="24"/>
              </w:rPr>
            </w:pPr>
          </w:p>
          <w:p w14:paraId="72BC03CC" w14:textId="14E71F03" w:rsidR="007C4BE7" w:rsidRPr="002552B0" w:rsidRDefault="00590E4C" w:rsidP="007C4BE7">
            <w:pPr>
              <w:jc w:val="both"/>
              <w:rPr>
                <w:rFonts w:ascii="Times New Roman" w:hAnsi="Times New Roman"/>
                <w:color w:val="000000" w:themeColor="text1"/>
                <w:sz w:val="24"/>
                <w:szCs w:val="24"/>
              </w:rPr>
            </w:pPr>
            <w:r w:rsidRPr="002552B0">
              <w:rPr>
                <w:rFonts w:ascii="Times New Roman" w:hAnsi="Times New Roman"/>
                <w:color w:val="000000" w:themeColor="text1"/>
                <w:sz w:val="24"/>
                <w:szCs w:val="24"/>
                <w:lang w:val="en-US"/>
              </w:rPr>
              <w:t>11</w:t>
            </w:r>
            <w:r w:rsidR="007C4BE7" w:rsidRPr="002552B0">
              <w:rPr>
                <w:rFonts w:ascii="Times New Roman" w:hAnsi="Times New Roman"/>
                <w:color w:val="000000" w:themeColor="text1"/>
                <w:sz w:val="24"/>
                <w:szCs w:val="24"/>
              </w:rPr>
              <w:t>. Приема се</w:t>
            </w:r>
            <w:r w:rsidR="00587531" w:rsidRPr="002552B0">
              <w:rPr>
                <w:rFonts w:ascii="Times New Roman" w:hAnsi="Times New Roman"/>
                <w:color w:val="000000" w:themeColor="text1"/>
                <w:sz w:val="24"/>
                <w:szCs w:val="24"/>
              </w:rPr>
              <w:t>.</w:t>
            </w:r>
          </w:p>
          <w:p w14:paraId="31EAA26B" w14:textId="77777777" w:rsidR="007C4BE7" w:rsidRPr="002552B0" w:rsidRDefault="007C4BE7" w:rsidP="007C4BE7">
            <w:pPr>
              <w:jc w:val="both"/>
              <w:rPr>
                <w:rFonts w:ascii="Times New Roman" w:hAnsi="Times New Roman"/>
                <w:color w:val="000000" w:themeColor="text1"/>
                <w:sz w:val="24"/>
                <w:szCs w:val="24"/>
              </w:rPr>
            </w:pPr>
          </w:p>
          <w:p w14:paraId="1165BFB6" w14:textId="77777777" w:rsidR="007C4BE7" w:rsidRPr="002552B0" w:rsidRDefault="007C4BE7" w:rsidP="007C4BE7">
            <w:pPr>
              <w:jc w:val="both"/>
              <w:rPr>
                <w:rFonts w:ascii="Times New Roman" w:hAnsi="Times New Roman"/>
                <w:color w:val="000000" w:themeColor="text1"/>
                <w:sz w:val="24"/>
                <w:szCs w:val="24"/>
              </w:rPr>
            </w:pPr>
          </w:p>
          <w:p w14:paraId="07785E9F" w14:textId="77777777" w:rsidR="007C4BE7" w:rsidRPr="002552B0" w:rsidRDefault="007C4BE7" w:rsidP="007C4BE7">
            <w:pPr>
              <w:jc w:val="both"/>
              <w:rPr>
                <w:rFonts w:ascii="Times New Roman" w:hAnsi="Times New Roman"/>
                <w:color w:val="000000" w:themeColor="text1"/>
                <w:sz w:val="24"/>
                <w:szCs w:val="24"/>
              </w:rPr>
            </w:pPr>
          </w:p>
          <w:p w14:paraId="2FD2A166" w14:textId="77777777" w:rsidR="007C4BE7" w:rsidRPr="002552B0" w:rsidRDefault="007C4BE7" w:rsidP="007C4BE7">
            <w:pPr>
              <w:jc w:val="both"/>
              <w:rPr>
                <w:rFonts w:ascii="Times New Roman" w:hAnsi="Times New Roman"/>
                <w:color w:val="000000" w:themeColor="text1"/>
                <w:sz w:val="24"/>
                <w:szCs w:val="24"/>
              </w:rPr>
            </w:pPr>
          </w:p>
          <w:p w14:paraId="3E86A344" w14:textId="77777777" w:rsidR="007C4BE7" w:rsidRPr="002552B0" w:rsidRDefault="007C4BE7" w:rsidP="007C4BE7">
            <w:pPr>
              <w:jc w:val="both"/>
              <w:rPr>
                <w:rFonts w:ascii="Times New Roman" w:hAnsi="Times New Roman"/>
                <w:color w:val="000000" w:themeColor="text1"/>
                <w:sz w:val="24"/>
                <w:szCs w:val="24"/>
              </w:rPr>
            </w:pPr>
          </w:p>
          <w:p w14:paraId="4E32400B" w14:textId="2331FC4B" w:rsidR="007C4BE7" w:rsidRPr="002552B0" w:rsidRDefault="00590E4C" w:rsidP="007C4BE7">
            <w:pPr>
              <w:jc w:val="both"/>
              <w:rPr>
                <w:rFonts w:ascii="Times New Roman" w:hAnsi="Times New Roman" w:cs="Times New Roman"/>
                <w:color w:val="000000" w:themeColor="text1"/>
                <w:sz w:val="24"/>
                <w:szCs w:val="24"/>
              </w:rPr>
            </w:pPr>
            <w:r w:rsidRPr="002552B0">
              <w:rPr>
                <w:rFonts w:ascii="Times New Roman" w:hAnsi="Times New Roman"/>
                <w:color w:val="000000" w:themeColor="text1"/>
                <w:sz w:val="24"/>
                <w:szCs w:val="24"/>
                <w:lang w:val="en-US"/>
              </w:rPr>
              <w:t>12</w:t>
            </w:r>
            <w:r w:rsidR="007C4BE7" w:rsidRPr="002552B0">
              <w:rPr>
                <w:rFonts w:ascii="Times New Roman" w:hAnsi="Times New Roman"/>
                <w:color w:val="000000" w:themeColor="text1"/>
                <w:sz w:val="24"/>
                <w:szCs w:val="24"/>
              </w:rPr>
              <w:t xml:space="preserve">. </w:t>
            </w:r>
            <w:r w:rsidR="00C6392E" w:rsidRPr="002552B0">
              <w:rPr>
                <w:rFonts w:ascii="Times New Roman" w:hAnsi="Times New Roman"/>
                <w:color w:val="000000" w:themeColor="text1"/>
                <w:sz w:val="24"/>
                <w:szCs w:val="24"/>
              </w:rPr>
              <w:t>Приема се.</w:t>
            </w:r>
            <w:r w:rsidR="007C4BE7" w:rsidRPr="002552B0">
              <w:rPr>
                <w:rFonts w:ascii="Times New Roman" w:hAnsi="Times New Roman"/>
                <w:color w:val="000000" w:themeColor="text1"/>
                <w:sz w:val="24"/>
                <w:szCs w:val="24"/>
              </w:rPr>
              <w:t xml:space="preserve"> </w:t>
            </w:r>
          </w:p>
          <w:p w14:paraId="78CFC5C0" w14:textId="77777777" w:rsidR="007C4BE7" w:rsidRPr="002552B0" w:rsidRDefault="007C4BE7" w:rsidP="007C4BE7">
            <w:pPr>
              <w:rPr>
                <w:rFonts w:ascii="Times New Roman" w:hAnsi="Times New Roman" w:cs="Times New Roman"/>
                <w:color w:val="000000" w:themeColor="text1"/>
                <w:sz w:val="24"/>
                <w:szCs w:val="24"/>
              </w:rPr>
            </w:pPr>
          </w:p>
          <w:p w14:paraId="2A0CCAAC" w14:textId="4FA89A8B" w:rsidR="007C4BE7" w:rsidRPr="002552B0" w:rsidRDefault="007C4BE7" w:rsidP="007C4BE7">
            <w:pPr>
              <w:rPr>
                <w:rFonts w:ascii="Times New Roman" w:hAnsi="Times New Roman" w:cs="Times New Roman"/>
                <w:color w:val="000000" w:themeColor="text1"/>
                <w:sz w:val="24"/>
                <w:szCs w:val="24"/>
              </w:rPr>
            </w:pPr>
          </w:p>
          <w:p w14:paraId="123DA369" w14:textId="61B2AF9C" w:rsidR="00C6392E" w:rsidRPr="002552B0" w:rsidRDefault="00C6392E" w:rsidP="007C4BE7">
            <w:pPr>
              <w:rPr>
                <w:rFonts w:ascii="Times New Roman" w:hAnsi="Times New Roman" w:cs="Times New Roman"/>
                <w:color w:val="000000" w:themeColor="text1"/>
                <w:sz w:val="24"/>
                <w:szCs w:val="24"/>
              </w:rPr>
            </w:pPr>
          </w:p>
          <w:p w14:paraId="1F07E3EB" w14:textId="0CBF6599" w:rsidR="00C6392E" w:rsidRPr="002552B0" w:rsidRDefault="00C6392E" w:rsidP="007C4BE7">
            <w:pPr>
              <w:rPr>
                <w:rFonts w:ascii="Times New Roman" w:hAnsi="Times New Roman" w:cs="Times New Roman"/>
                <w:color w:val="000000" w:themeColor="text1"/>
                <w:sz w:val="24"/>
                <w:szCs w:val="24"/>
              </w:rPr>
            </w:pPr>
          </w:p>
          <w:p w14:paraId="25A94D0A" w14:textId="6AFD43C9" w:rsidR="00C6392E" w:rsidRPr="002552B0" w:rsidRDefault="00C6392E" w:rsidP="007C4BE7">
            <w:pPr>
              <w:rPr>
                <w:rFonts w:ascii="Times New Roman" w:hAnsi="Times New Roman" w:cs="Times New Roman"/>
                <w:color w:val="000000" w:themeColor="text1"/>
                <w:sz w:val="24"/>
                <w:szCs w:val="24"/>
              </w:rPr>
            </w:pPr>
          </w:p>
          <w:p w14:paraId="111E56FB" w14:textId="53FB9075" w:rsidR="00C6392E" w:rsidRPr="002552B0" w:rsidRDefault="00C6392E" w:rsidP="007C4BE7">
            <w:pPr>
              <w:rPr>
                <w:rFonts w:ascii="Times New Roman" w:hAnsi="Times New Roman" w:cs="Times New Roman"/>
                <w:color w:val="000000" w:themeColor="text1"/>
                <w:sz w:val="24"/>
                <w:szCs w:val="24"/>
              </w:rPr>
            </w:pPr>
          </w:p>
          <w:p w14:paraId="74E1B7F6" w14:textId="77777777" w:rsidR="00C6392E" w:rsidRPr="002552B0" w:rsidRDefault="00C6392E" w:rsidP="007C4BE7">
            <w:pPr>
              <w:rPr>
                <w:rFonts w:ascii="Times New Roman" w:hAnsi="Times New Roman" w:cs="Times New Roman"/>
                <w:color w:val="000000" w:themeColor="text1"/>
                <w:sz w:val="24"/>
                <w:szCs w:val="24"/>
              </w:rPr>
            </w:pPr>
          </w:p>
          <w:p w14:paraId="47C7E673" w14:textId="77777777" w:rsidR="007C4BE7" w:rsidRPr="002552B0" w:rsidRDefault="007C4BE7" w:rsidP="007C4BE7">
            <w:pPr>
              <w:rPr>
                <w:rFonts w:ascii="Times New Roman" w:hAnsi="Times New Roman" w:cs="Times New Roman"/>
                <w:color w:val="000000" w:themeColor="text1"/>
                <w:sz w:val="24"/>
                <w:szCs w:val="24"/>
              </w:rPr>
            </w:pPr>
          </w:p>
          <w:p w14:paraId="5AE0ABEF" w14:textId="63904D0F" w:rsidR="007C4BE7" w:rsidRPr="002552B0" w:rsidRDefault="00590E4C" w:rsidP="00A83835">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lang w:val="en-US"/>
              </w:rPr>
              <w:t>13</w:t>
            </w:r>
            <w:r w:rsidR="007C4BE7" w:rsidRPr="002552B0">
              <w:rPr>
                <w:rFonts w:ascii="Times New Roman" w:hAnsi="Times New Roman" w:cs="Times New Roman"/>
                <w:color w:val="000000" w:themeColor="text1"/>
                <w:sz w:val="24"/>
                <w:szCs w:val="24"/>
              </w:rPr>
              <w:t xml:space="preserve">. </w:t>
            </w:r>
            <w:r w:rsidR="00CF75DB">
              <w:rPr>
                <w:rFonts w:ascii="Times New Roman" w:hAnsi="Times New Roman" w:cs="Times New Roman"/>
                <w:color w:val="000000" w:themeColor="text1"/>
                <w:sz w:val="24"/>
                <w:szCs w:val="24"/>
              </w:rPr>
              <w:t xml:space="preserve">Приема се по принцип. </w:t>
            </w:r>
            <w:r w:rsidR="00553995" w:rsidRPr="002552B0">
              <w:rPr>
                <w:rFonts w:ascii="Times New Roman" w:hAnsi="Times New Roman" w:cs="Times New Roman"/>
                <w:color w:val="000000" w:themeColor="text1"/>
                <w:sz w:val="24"/>
                <w:szCs w:val="24"/>
              </w:rPr>
              <w:t xml:space="preserve">Въпреки, че направленията попадат в един и същ фонд предвид специфичната им насоченост е целесъобразно да имат различия по отношение на критериите за подбор. </w:t>
            </w:r>
            <w:r w:rsidR="00553995" w:rsidRPr="002552B0">
              <w:rPr>
                <w:rFonts w:ascii="Times New Roman" w:hAnsi="Times New Roman" w:cs="Times New Roman"/>
                <w:color w:val="000000" w:themeColor="text1"/>
                <w:sz w:val="24"/>
                <w:szCs w:val="24"/>
              </w:rPr>
              <w:lastRenderedPageBreak/>
              <w:t>Настоящата процедура се отнася единствено за сектор „Плодове и зеленчуци“, за разлика от другите две направления, насочени към технологична модернизация и напояване, които са предмет на коментара.</w:t>
            </w:r>
          </w:p>
          <w:p w14:paraId="644A6A70" w14:textId="31E91DFA" w:rsidR="00CF75DB" w:rsidRPr="002552B0" w:rsidRDefault="00CF75DB" w:rsidP="00A83835">
            <w:pPr>
              <w:jc w:val="both"/>
              <w:rPr>
                <w:rFonts w:ascii="Times New Roman" w:hAnsi="Times New Roman" w:cs="Times New Roman"/>
                <w:color w:val="000000" w:themeColor="text1"/>
                <w:sz w:val="24"/>
                <w:szCs w:val="24"/>
              </w:rPr>
            </w:pPr>
          </w:p>
          <w:p w14:paraId="026A93CC" w14:textId="627311EB" w:rsidR="00A83835" w:rsidRPr="002552B0" w:rsidRDefault="00590E4C" w:rsidP="00A83835">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lang w:val="en-US"/>
              </w:rPr>
              <w:t>14</w:t>
            </w:r>
            <w:r w:rsidR="00A83835" w:rsidRPr="002552B0">
              <w:rPr>
                <w:rFonts w:ascii="Times New Roman" w:hAnsi="Times New Roman" w:cs="Times New Roman"/>
                <w:color w:val="000000" w:themeColor="text1"/>
                <w:sz w:val="24"/>
                <w:szCs w:val="24"/>
              </w:rPr>
              <w:t xml:space="preserve">. </w:t>
            </w:r>
            <w:r w:rsidR="00103458" w:rsidRPr="002552B0">
              <w:rPr>
                <w:rFonts w:ascii="Times New Roman" w:hAnsi="Times New Roman" w:cs="Times New Roman"/>
                <w:color w:val="000000" w:themeColor="text1"/>
                <w:sz w:val="24"/>
                <w:szCs w:val="24"/>
              </w:rPr>
              <w:t>Приема се</w:t>
            </w:r>
            <w:r w:rsidR="00CF75DB">
              <w:rPr>
                <w:rFonts w:ascii="Times New Roman" w:hAnsi="Times New Roman" w:cs="Times New Roman"/>
                <w:color w:val="000000" w:themeColor="text1"/>
                <w:sz w:val="24"/>
                <w:szCs w:val="24"/>
              </w:rPr>
              <w:t>.</w:t>
            </w:r>
          </w:p>
          <w:p w14:paraId="4DB4A431" w14:textId="738346AD" w:rsidR="00A83835" w:rsidRDefault="00A83835" w:rsidP="00A83835">
            <w:pPr>
              <w:jc w:val="both"/>
              <w:rPr>
                <w:rFonts w:ascii="Times New Roman" w:hAnsi="Times New Roman" w:cs="Times New Roman"/>
                <w:color w:val="000000" w:themeColor="text1"/>
                <w:sz w:val="24"/>
                <w:szCs w:val="24"/>
              </w:rPr>
            </w:pPr>
          </w:p>
          <w:p w14:paraId="0E3B40AE" w14:textId="122D00FF" w:rsidR="00CF75DB" w:rsidRDefault="00CF75DB" w:rsidP="00A83835">
            <w:pPr>
              <w:jc w:val="both"/>
              <w:rPr>
                <w:rFonts w:ascii="Times New Roman" w:hAnsi="Times New Roman" w:cs="Times New Roman"/>
                <w:color w:val="000000" w:themeColor="text1"/>
                <w:sz w:val="24"/>
                <w:szCs w:val="24"/>
              </w:rPr>
            </w:pPr>
          </w:p>
          <w:p w14:paraId="638BE970" w14:textId="09874D60" w:rsidR="00CF75DB" w:rsidRDefault="00CF75DB" w:rsidP="00A83835">
            <w:pPr>
              <w:jc w:val="both"/>
              <w:rPr>
                <w:rFonts w:ascii="Times New Roman" w:hAnsi="Times New Roman" w:cs="Times New Roman"/>
                <w:color w:val="000000" w:themeColor="text1"/>
                <w:sz w:val="24"/>
                <w:szCs w:val="24"/>
              </w:rPr>
            </w:pPr>
          </w:p>
          <w:p w14:paraId="26B00DA1" w14:textId="4B07A457" w:rsidR="00CF75DB" w:rsidRDefault="00CF75DB" w:rsidP="00A83835">
            <w:pPr>
              <w:jc w:val="both"/>
              <w:rPr>
                <w:rFonts w:ascii="Times New Roman" w:hAnsi="Times New Roman" w:cs="Times New Roman"/>
                <w:color w:val="000000" w:themeColor="text1"/>
                <w:sz w:val="24"/>
                <w:szCs w:val="24"/>
              </w:rPr>
            </w:pPr>
          </w:p>
          <w:p w14:paraId="7F38890D" w14:textId="36EEA3B2" w:rsidR="00CF75DB" w:rsidRDefault="00CF75DB" w:rsidP="00A83835">
            <w:pPr>
              <w:jc w:val="both"/>
              <w:rPr>
                <w:rFonts w:ascii="Times New Roman" w:hAnsi="Times New Roman" w:cs="Times New Roman"/>
                <w:color w:val="000000" w:themeColor="text1"/>
                <w:sz w:val="24"/>
                <w:szCs w:val="24"/>
              </w:rPr>
            </w:pPr>
          </w:p>
          <w:p w14:paraId="7C0AB3C2" w14:textId="419F2059" w:rsidR="00CF75DB" w:rsidRDefault="00CF75DB" w:rsidP="00A83835">
            <w:pPr>
              <w:jc w:val="both"/>
              <w:rPr>
                <w:rFonts w:ascii="Times New Roman" w:hAnsi="Times New Roman" w:cs="Times New Roman"/>
                <w:color w:val="000000" w:themeColor="text1"/>
                <w:sz w:val="24"/>
                <w:szCs w:val="24"/>
              </w:rPr>
            </w:pPr>
          </w:p>
          <w:p w14:paraId="10A8CE60" w14:textId="3701FCC3" w:rsidR="00CF75DB" w:rsidRDefault="00CF75DB" w:rsidP="00A83835">
            <w:pPr>
              <w:jc w:val="both"/>
              <w:rPr>
                <w:rFonts w:ascii="Times New Roman" w:hAnsi="Times New Roman" w:cs="Times New Roman"/>
                <w:color w:val="000000" w:themeColor="text1"/>
                <w:sz w:val="24"/>
                <w:szCs w:val="24"/>
              </w:rPr>
            </w:pPr>
          </w:p>
          <w:p w14:paraId="624A8E0B" w14:textId="61382797" w:rsidR="00CF75DB" w:rsidRDefault="00CF75DB" w:rsidP="00A83835">
            <w:pPr>
              <w:jc w:val="both"/>
              <w:rPr>
                <w:rFonts w:ascii="Times New Roman" w:hAnsi="Times New Roman" w:cs="Times New Roman"/>
                <w:color w:val="000000" w:themeColor="text1"/>
                <w:sz w:val="24"/>
                <w:szCs w:val="24"/>
              </w:rPr>
            </w:pPr>
          </w:p>
          <w:p w14:paraId="4253C5C4" w14:textId="22D6B7FD" w:rsidR="00CF75DB" w:rsidRDefault="00CF75DB" w:rsidP="00A83835">
            <w:pPr>
              <w:jc w:val="both"/>
              <w:rPr>
                <w:rFonts w:ascii="Times New Roman" w:hAnsi="Times New Roman" w:cs="Times New Roman"/>
                <w:color w:val="000000" w:themeColor="text1"/>
                <w:sz w:val="24"/>
                <w:szCs w:val="24"/>
              </w:rPr>
            </w:pPr>
          </w:p>
          <w:p w14:paraId="225D18D6" w14:textId="688E9EDC" w:rsidR="00CF75DB" w:rsidRDefault="00CF75DB" w:rsidP="00A83835">
            <w:pPr>
              <w:jc w:val="both"/>
              <w:rPr>
                <w:rFonts w:ascii="Times New Roman" w:hAnsi="Times New Roman" w:cs="Times New Roman"/>
                <w:color w:val="000000" w:themeColor="text1"/>
                <w:sz w:val="24"/>
                <w:szCs w:val="24"/>
              </w:rPr>
            </w:pPr>
          </w:p>
          <w:p w14:paraId="427144F3" w14:textId="77777777" w:rsidR="00CF75DB" w:rsidRPr="002552B0" w:rsidRDefault="00CF75DB" w:rsidP="00A83835">
            <w:pPr>
              <w:jc w:val="both"/>
              <w:rPr>
                <w:rFonts w:ascii="Times New Roman" w:hAnsi="Times New Roman" w:cs="Times New Roman"/>
                <w:color w:val="000000" w:themeColor="text1"/>
                <w:sz w:val="24"/>
                <w:szCs w:val="24"/>
              </w:rPr>
            </w:pPr>
          </w:p>
          <w:p w14:paraId="260BD6A7" w14:textId="614DEFD6" w:rsidR="00A83835" w:rsidRPr="002552B0" w:rsidRDefault="00590E4C" w:rsidP="00A83835">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lang w:val="en-US"/>
              </w:rPr>
              <w:t>15</w:t>
            </w:r>
            <w:r w:rsidR="00A83835" w:rsidRPr="002552B0">
              <w:rPr>
                <w:rFonts w:ascii="Times New Roman" w:hAnsi="Times New Roman" w:cs="Times New Roman"/>
                <w:color w:val="000000" w:themeColor="text1"/>
                <w:sz w:val="24"/>
                <w:szCs w:val="24"/>
              </w:rPr>
              <w:t xml:space="preserve">. </w:t>
            </w:r>
            <w:r w:rsidR="00103458" w:rsidRPr="002552B0">
              <w:rPr>
                <w:rFonts w:ascii="Times New Roman" w:hAnsi="Times New Roman" w:cs="Times New Roman"/>
                <w:color w:val="000000" w:themeColor="text1"/>
                <w:sz w:val="24"/>
                <w:szCs w:val="24"/>
              </w:rPr>
              <w:t>Приема се.</w:t>
            </w:r>
          </w:p>
          <w:p w14:paraId="2F368FE6" w14:textId="77777777" w:rsidR="00A83835" w:rsidRPr="002552B0" w:rsidRDefault="00A83835" w:rsidP="00A83835">
            <w:pPr>
              <w:jc w:val="both"/>
              <w:rPr>
                <w:rFonts w:ascii="Times New Roman" w:hAnsi="Times New Roman" w:cs="Times New Roman"/>
                <w:color w:val="000000" w:themeColor="text1"/>
                <w:sz w:val="24"/>
                <w:szCs w:val="24"/>
              </w:rPr>
            </w:pPr>
          </w:p>
          <w:p w14:paraId="50CA18BC" w14:textId="7423CE18" w:rsidR="00CF75DB" w:rsidRPr="002552B0" w:rsidRDefault="00CF75DB" w:rsidP="00A83835">
            <w:pPr>
              <w:jc w:val="both"/>
              <w:rPr>
                <w:rFonts w:ascii="Times New Roman" w:hAnsi="Times New Roman" w:cs="Times New Roman"/>
                <w:color w:val="000000" w:themeColor="text1"/>
                <w:sz w:val="24"/>
                <w:szCs w:val="24"/>
              </w:rPr>
            </w:pPr>
          </w:p>
          <w:p w14:paraId="33DAC6CD" w14:textId="7B1B9610" w:rsidR="003E7F1F" w:rsidRPr="002552B0" w:rsidRDefault="00590E4C" w:rsidP="00103458">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lang w:val="en-US"/>
              </w:rPr>
              <w:t>16</w:t>
            </w:r>
            <w:r w:rsidR="00A83835" w:rsidRPr="002552B0">
              <w:rPr>
                <w:rFonts w:ascii="Times New Roman" w:hAnsi="Times New Roman" w:cs="Times New Roman"/>
                <w:color w:val="000000" w:themeColor="text1"/>
                <w:sz w:val="24"/>
                <w:szCs w:val="24"/>
              </w:rPr>
              <w:t xml:space="preserve">. </w:t>
            </w:r>
            <w:r w:rsidR="00587531" w:rsidRPr="002552B0">
              <w:rPr>
                <w:rFonts w:ascii="Times New Roman" w:hAnsi="Times New Roman" w:cs="Times New Roman"/>
                <w:color w:val="000000" w:themeColor="text1"/>
                <w:sz w:val="24"/>
                <w:szCs w:val="24"/>
              </w:rPr>
              <w:t>Приема се.</w:t>
            </w:r>
          </w:p>
          <w:p w14:paraId="6A91156A" w14:textId="5AEF7A7E" w:rsidR="003E7F1F" w:rsidRPr="002552B0" w:rsidRDefault="003E7F1F" w:rsidP="00A83835">
            <w:pPr>
              <w:jc w:val="both"/>
              <w:rPr>
                <w:rFonts w:ascii="Times New Roman" w:hAnsi="Times New Roman" w:cs="Times New Roman"/>
                <w:color w:val="000000" w:themeColor="text1"/>
                <w:sz w:val="24"/>
                <w:szCs w:val="24"/>
              </w:rPr>
            </w:pPr>
          </w:p>
          <w:p w14:paraId="303B1EB3" w14:textId="4C9D6CAE" w:rsidR="003E7F1F" w:rsidRPr="002552B0" w:rsidRDefault="003E7F1F" w:rsidP="00A83835">
            <w:pPr>
              <w:jc w:val="both"/>
              <w:rPr>
                <w:rFonts w:ascii="Times New Roman" w:hAnsi="Times New Roman" w:cs="Times New Roman"/>
                <w:color w:val="000000" w:themeColor="text1"/>
                <w:sz w:val="24"/>
                <w:szCs w:val="24"/>
              </w:rPr>
            </w:pPr>
          </w:p>
          <w:p w14:paraId="4E5F3A0F" w14:textId="0EFC2AD2" w:rsidR="00E8044F" w:rsidRPr="002552B0" w:rsidRDefault="00E8044F" w:rsidP="00A83835">
            <w:pPr>
              <w:jc w:val="both"/>
              <w:rPr>
                <w:rFonts w:ascii="Times New Roman" w:hAnsi="Times New Roman" w:cs="Times New Roman"/>
                <w:color w:val="000000" w:themeColor="text1"/>
                <w:sz w:val="24"/>
                <w:szCs w:val="24"/>
              </w:rPr>
            </w:pPr>
          </w:p>
          <w:p w14:paraId="7B036F09" w14:textId="6E33B4EF" w:rsidR="008F1292" w:rsidRPr="002552B0" w:rsidRDefault="008F1292" w:rsidP="00A83835">
            <w:pPr>
              <w:jc w:val="both"/>
              <w:rPr>
                <w:rFonts w:ascii="Times New Roman" w:hAnsi="Times New Roman" w:cs="Times New Roman"/>
                <w:color w:val="000000" w:themeColor="text1"/>
                <w:sz w:val="24"/>
                <w:szCs w:val="24"/>
              </w:rPr>
            </w:pPr>
          </w:p>
          <w:p w14:paraId="50B11B53" w14:textId="35722B93" w:rsidR="00587531" w:rsidRPr="002552B0" w:rsidRDefault="00587531" w:rsidP="00A83835">
            <w:pPr>
              <w:jc w:val="both"/>
              <w:rPr>
                <w:rFonts w:ascii="Times New Roman" w:hAnsi="Times New Roman" w:cs="Times New Roman"/>
                <w:color w:val="000000" w:themeColor="text1"/>
                <w:sz w:val="24"/>
                <w:szCs w:val="24"/>
              </w:rPr>
            </w:pPr>
          </w:p>
          <w:p w14:paraId="77FE79DF" w14:textId="7896472F" w:rsidR="00587531" w:rsidRPr="002552B0" w:rsidRDefault="00587531" w:rsidP="00A83835">
            <w:pPr>
              <w:jc w:val="both"/>
              <w:rPr>
                <w:rFonts w:ascii="Times New Roman" w:hAnsi="Times New Roman" w:cs="Times New Roman"/>
                <w:color w:val="000000" w:themeColor="text1"/>
                <w:sz w:val="24"/>
                <w:szCs w:val="24"/>
              </w:rPr>
            </w:pPr>
          </w:p>
          <w:p w14:paraId="3835DAEC" w14:textId="051C6B87" w:rsidR="00587531" w:rsidRPr="002552B0" w:rsidRDefault="00587531" w:rsidP="00A83835">
            <w:pPr>
              <w:jc w:val="both"/>
              <w:rPr>
                <w:rFonts w:ascii="Times New Roman" w:hAnsi="Times New Roman" w:cs="Times New Roman"/>
                <w:color w:val="000000" w:themeColor="text1"/>
                <w:sz w:val="24"/>
                <w:szCs w:val="24"/>
              </w:rPr>
            </w:pPr>
          </w:p>
          <w:p w14:paraId="2E55BAB7" w14:textId="29E8B973" w:rsidR="00587531" w:rsidRPr="002552B0" w:rsidRDefault="00587531" w:rsidP="00A83835">
            <w:pPr>
              <w:jc w:val="both"/>
              <w:rPr>
                <w:rFonts w:ascii="Times New Roman" w:hAnsi="Times New Roman" w:cs="Times New Roman"/>
                <w:color w:val="000000" w:themeColor="text1"/>
                <w:sz w:val="24"/>
                <w:szCs w:val="24"/>
              </w:rPr>
            </w:pPr>
          </w:p>
          <w:p w14:paraId="601F48BE" w14:textId="2B36844E" w:rsidR="00587531" w:rsidRPr="002552B0" w:rsidRDefault="00587531" w:rsidP="00A83835">
            <w:pPr>
              <w:jc w:val="both"/>
              <w:rPr>
                <w:rFonts w:ascii="Times New Roman" w:hAnsi="Times New Roman" w:cs="Times New Roman"/>
                <w:color w:val="000000" w:themeColor="text1"/>
                <w:sz w:val="24"/>
                <w:szCs w:val="24"/>
              </w:rPr>
            </w:pPr>
          </w:p>
          <w:p w14:paraId="657E71A9" w14:textId="77777777" w:rsidR="00587531" w:rsidRPr="002552B0" w:rsidRDefault="00587531" w:rsidP="00A83835">
            <w:pPr>
              <w:jc w:val="both"/>
              <w:rPr>
                <w:rFonts w:ascii="Times New Roman" w:hAnsi="Times New Roman" w:cs="Times New Roman"/>
                <w:color w:val="000000" w:themeColor="text1"/>
                <w:sz w:val="24"/>
                <w:szCs w:val="24"/>
              </w:rPr>
            </w:pPr>
          </w:p>
          <w:p w14:paraId="7C902972" w14:textId="060D77CC" w:rsidR="00A83835" w:rsidRPr="002552B0" w:rsidRDefault="00590E4C" w:rsidP="00103458">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lang w:val="en-US"/>
              </w:rPr>
              <w:lastRenderedPageBreak/>
              <w:t>17</w:t>
            </w:r>
            <w:r w:rsidR="00A83835" w:rsidRPr="002552B0">
              <w:rPr>
                <w:rFonts w:ascii="Times New Roman" w:hAnsi="Times New Roman" w:cs="Times New Roman"/>
                <w:color w:val="000000" w:themeColor="text1"/>
                <w:sz w:val="24"/>
                <w:szCs w:val="24"/>
              </w:rPr>
              <w:t xml:space="preserve">. </w:t>
            </w:r>
            <w:r w:rsidR="00587531" w:rsidRPr="002552B0">
              <w:rPr>
                <w:rFonts w:ascii="Times New Roman" w:hAnsi="Times New Roman" w:cs="Times New Roman"/>
                <w:color w:val="000000" w:themeColor="text1"/>
                <w:sz w:val="24"/>
                <w:szCs w:val="24"/>
              </w:rPr>
              <w:t>Приема се.</w:t>
            </w:r>
          </w:p>
          <w:p w14:paraId="4192E809" w14:textId="77777777" w:rsidR="00A83835" w:rsidRPr="002552B0" w:rsidRDefault="00A83835" w:rsidP="00A83835">
            <w:pPr>
              <w:jc w:val="both"/>
              <w:rPr>
                <w:rFonts w:ascii="Times New Roman" w:hAnsi="Times New Roman" w:cs="Times New Roman"/>
                <w:color w:val="000000" w:themeColor="text1"/>
                <w:sz w:val="24"/>
                <w:szCs w:val="24"/>
              </w:rPr>
            </w:pPr>
          </w:p>
          <w:p w14:paraId="3BDC7138" w14:textId="6E4A9B59" w:rsidR="00A83835" w:rsidRPr="002552B0" w:rsidRDefault="00A83835" w:rsidP="00A83835">
            <w:pPr>
              <w:jc w:val="both"/>
              <w:rPr>
                <w:rFonts w:ascii="Times New Roman" w:hAnsi="Times New Roman" w:cs="Times New Roman"/>
                <w:color w:val="000000" w:themeColor="text1"/>
                <w:sz w:val="24"/>
                <w:szCs w:val="24"/>
              </w:rPr>
            </w:pPr>
          </w:p>
          <w:p w14:paraId="12F043EB" w14:textId="6D22B560" w:rsidR="00A83835" w:rsidRPr="002552B0" w:rsidRDefault="00A83835" w:rsidP="00A83835">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rPr>
              <w:t>1</w:t>
            </w:r>
            <w:r w:rsidR="00590E4C" w:rsidRPr="002552B0">
              <w:rPr>
                <w:rFonts w:ascii="Times New Roman" w:hAnsi="Times New Roman" w:cs="Times New Roman"/>
                <w:color w:val="000000" w:themeColor="text1"/>
                <w:sz w:val="24"/>
                <w:szCs w:val="24"/>
                <w:lang w:val="en-US"/>
              </w:rPr>
              <w:t>8</w:t>
            </w:r>
            <w:r w:rsidRPr="002552B0">
              <w:rPr>
                <w:rFonts w:ascii="Times New Roman" w:hAnsi="Times New Roman" w:cs="Times New Roman"/>
                <w:color w:val="000000" w:themeColor="text1"/>
                <w:sz w:val="24"/>
                <w:szCs w:val="24"/>
              </w:rPr>
              <w:t>. Приема се.</w:t>
            </w:r>
          </w:p>
          <w:p w14:paraId="266A484B" w14:textId="77777777" w:rsidR="00A83835" w:rsidRPr="002552B0" w:rsidRDefault="00A83835" w:rsidP="00A83835">
            <w:pPr>
              <w:jc w:val="both"/>
              <w:rPr>
                <w:rFonts w:ascii="Times New Roman" w:hAnsi="Times New Roman" w:cs="Times New Roman"/>
                <w:color w:val="000000" w:themeColor="text1"/>
                <w:sz w:val="24"/>
                <w:szCs w:val="24"/>
              </w:rPr>
            </w:pPr>
          </w:p>
          <w:p w14:paraId="56642861" w14:textId="77777777" w:rsidR="00A83835" w:rsidRPr="002552B0" w:rsidRDefault="00A83835" w:rsidP="00A83835">
            <w:pPr>
              <w:jc w:val="both"/>
              <w:rPr>
                <w:rFonts w:ascii="Times New Roman" w:hAnsi="Times New Roman" w:cs="Times New Roman"/>
                <w:color w:val="000000" w:themeColor="text1"/>
                <w:sz w:val="24"/>
                <w:szCs w:val="24"/>
              </w:rPr>
            </w:pPr>
          </w:p>
          <w:p w14:paraId="5B6E07D9" w14:textId="77777777" w:rsidR="00A83835" w:rsidRPr="002552B0" w:rsidRDefault="00A83835" w:rsidP="00A83835">
            <w:pPr>
              <w:jc w:val="both"/>
              <w:rPr>
                <w:rFonts w:ascii="Times New Roman" w:hAnsi="Times New Roman" w:cs="Times New Roman"/>
                <w:color w:val="000000" w:themeColor="text1"/>
                <w:sz w:val="24"/>
                <w:szCs w:val="24"/>
              </w:rPr>
            </w:pPr>
          </w:p>
          <w:p w14:paraId="272FFE47" w14:textId="77777777" w:rsidR="00A83835" w:rsidRPr="002552B0" w:rsidRDefault="00A83835" w:rsidP="00A83835">
            <w:pPr>
              <w:jc w:val="both"/>
              <w:rPr>
                <w:rFonts w:ascii="Times New Roman" w:hAnsi="Times New Roman" w:cs="Times New Roman"/>
                <w:color w:val="000000" w:themeColor="text1"/>
                <w:sz w:val="24"/>
                <w:szCs w:val="24"/>
              </w:rPr>
            </w:pPr>
          </w:p>
          <w:p w14:paraId="773AB997" w14:textId="77777777" w:rsidR="00A83835" w:rsidRPr="002552B0" w:rsidRDefault="00A83835" w:rsidP="00A83835">
            <w:pPr>
              <w:jc w:val="both"/>
              <w:rPr>
                <w:rFonts w:ascii="Times New Roman" w:hAnsi="Times New Roman" w:cs="Times New Roman"/>
                <w:color w:val="000000" w:themeColor="text1"/>
                <w:sz w:val="24"/>
                <w:szCs w:val="24"/>
              </w:rPr>
            </w:pPr>
          </w:p>
          <w:p w14:paraId="22EEC0DB" w14:textId="77777777" w:rsidR="00A83835" w:rsidRPr="002552B0" w:rsidRDefault="00A83835" w:rsidP="00A83835">
            <w:pPr>
              <w:jc w:val="both"/>
              <w:rPr>
                <w:rFonts w:ascii="Times New Roman" w:hAnsi="Times New Roman" w:cs="Times New Roman"/>
                <w:color w:val="000000" w:themeColor="text1"/>
                <w:sz w:val="24"/>
                <w:szCs w:val="24"/>
              </w:rPr>
            </w:pPr>
          </w:p>
          <w:p w14:paraId="106C9BAC" w14:textId="75F34EEA" w:rsidR="00A83835" w:rsidRPr="002552B0" w:rsidRDefault="00A83835" w:rsidP="00590E4C">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rPr>
              <w:t>1</w:t>
            </w:r>
            <w:r w:rsidR="00590E4C" w:rsidRPr="002552B0">
              <w:rPr>
                <w:rFonts w:ascii="Times New Roman" w:hAnsi="Times New Roman" w:cs="Times New Roman"/>
                <w:color w:val="000000" w:themeColor="text1"/>
                <w:sz w:val="24"/>
                <w:szCs w:val="24"/>
                <w:lang w:val="en-US"/>
              </w:rPr>
              <w:t>9</w:t>
            </w:r>
            <w:r w:rsidRPr="002552B0">
              <w:rPr>
                <w:rFonts w:ascii="Times New Roman" w:hAnsi="Times New Roman" w:cs="Times New Roman"/>
                <w:color w:val="000000" w:themeColor="text1"/>
                <w:sz w:val="24"/>
                <w:szCs w:val="24"/>
              </w:rPr>
              <w:t xml:space="preserve">. </w:t>
            </w:r>
            <w:r w:rsidR="00CF75DB">
              <w:rPr>
                <w:rFonts w:ascii="Times New Roman" w:hAnsi="Times New Roman" w:cs="Times New Roman"/>
                <w:color w:val="000000" w:themeColor="text1"/>
                <w:sz w:val="24"/>
                <w:szCs w:val="24"/>
              </w:rPr>
              <w:t>Приема се.</w:t>
            </w:r>
          </w:p>
          <w:p w14:paraId="65FBE0DE" w14:textId="77777777" w:rsidR="009963E3" w:rsidRPr="002552B0" w:rsidRDefault="009963E3" w:rsidP="00590E4C">
            <w:pPr>
              <w:jc w:val="both"/>
              <w:rPr>
                <w:rFonts w:ascii="Times New Roman" w:hAnsi="Times New Roman" w:cs="Times New Roman"/>
                <w:color w:val="000000" w:themeColor="text1"/>
                <w:sz w:val="24"/>
                <w:szCs w:val="24"/>
              </w:rPr>
            </w:pPr>
          </w:p>
          <w:p w14:paraId="7B5788FE" w14:textId="122761D2" w:rsidR="009963E3" w:rsidRDefault="009963E3" w:rsidP="00590E4C">
            <w:pPr>
              <w:jc w:val="both"/>
              <w:rPr>
                <w:rFonts w:ascii="Times New Roman" w:hAnsi="Times New Roman" w:cs="Times New Roman"/>
                <w:color w:val="000000" w:themeColor="text1"/>
                <w:sz w:val="24"/>
                <w:szCs w:val="24"/>
              </w:rPr>
            </w:pPr>
          </w:p>
          <w:p w14:paraId="0BE05DAE" w14:textId="39768C04" w:rsidR="00CF75DB" w:rsidRDefault="00CF75DB" w:rsidP="00590E4C">
            <w:pPr>
              <w:jc w:val="both"/>
              <w:rPr>
                <w:rFonts w:ascii="Times New Roman" w:hAnsi="Times New Roman" w:cs="Times New Roman"/>
                <w:color w:val="000000" w:themeColor="text1"/>
                <w:sz w:val="24"/>
                <w:szCs w:val="24"/>
              </w:rPr>
            </w:pPr>
          </w:p>
          <w:p w14:paraId="13E64AF3" w14:textId="04D6096C" w:rsidR="00CF75DB" w:rsidRDefault="00CF75DB" w:rsidP="00590E4C">
            <w:pPr>
              <w:jc w:val="both"/>
              <w:rPr>
                <w:rFonts w:ascii="Times New Roman" w:hAnsi="Times New Roman" w:cs="Times New Roman"/>
                <w:color w:val="000000" w:themeColor="text1"/>
                <w:sz w:val="24"/>
                <w:szCs w:val="24"/>
              </w:rPr>
            </w:pPr>
          </w:p>
          <w:p w14:paraId="2234301B" w14:textId="4726344E" w:rsidR="00CF75DB" w:rsidRDefault="00CF75DB" w:rsidP="00590E4C">
            <w:pPr>
              <w:jc w:val="both"/>
              <w:rPr>
                <w:rFonts w:ascii="Times New Roman" w:hAnsi="Times New Roman" w:cs="Times New Roman"/>
                <w:color w:val="000000" w:themeColor="text1"/>
                <w:sz w:val="24"/>
                <w:szCs w:val="24"/>
              </w:rPr>
            </w:pPr>
          </w:p>
          <w:p w14:paraId="1FB16C87" w14:textId="77777777" w:rsidR="00CF75DB" w:rsidRPr="002552B0" w:rsidRDefault="00CF75DB" w:rsidP="00590E4C">
            <w:pPr>
              <w:jc w:val="both"/>
              <w:rPr>
                <w:rFonts w:ascii="Times New Roman" w:hAnsi="Times New Roman" w:cs="Times New Roman"/>
                <w:color w:val="000000" w:themeColor="text1"/>
                <w:sz w:val="24"/>
                <w:szCs w:val="24"/>
              </w:rPr>
            </w:pPr>
          </w:p>
          <w:p w14:paraId="5DFD7BD0" w14:textId="55CCD3A3" w:rsidR="009963E3" w:rsidRPr="002552B0" w:rsidRDefault="009963E3" w:rsidP="00590E4C">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rPr>
              <w:t xml:space="preserve">20. </w:t>
            </w:r>
            <w:r w:rsidR="00103458" w:rsidRPr="002552B0">
              <w:rPr>
                <w:rFonts w:ascii="Times New Roman" w:hAnsi="Times New Roman" w:cs="Times New Roman"/>
                <w:color w:val="000000" w:themeColor="text1"/>
                <w:sz w:val="24"/>
                <w:szCs w:val="24"/>
              </w:rPr>
              <w:t>Приема се.</w:t>
            </w:r>
          </w:p>
          <w:p w14:paraId="371A0BB0" w14:textId="77777777" w:rsidR="009963E3" w:rsidRPr="002552B0" w:rsidRDefault="009963E3" w:rsidP="00590E4C">
            <w:pPr>
              <w:jc w:val="both"/>
              <w:rPr>
                <w:rFonts w:ascii="Times New Roman" w:hAnsi="Times New Roman" w:cs="Times New Roman"/>
                <w:color w:val="000000" w:themeColor="text1"/>
                <w:sz w:val="24"/>
                <w:szCs w:val="24"/>
              </w:rPr>
            </w:pPr>
          </w:p>
          <w:p w14:paraId="7A613F44" w14:textId="77777777" w:rsidR="009963E3" w:rsidRPr="002552B0" w:rsidRDefault="009963E3" w:rsidP="00590E4C">
            <w:pPr>
              <w:jc w:val="both"/>
              <w:rPr>
                <w:rFonts w:ascii="Times New Roman" w:hAnsi="Times New Roman" w:cs="Times New Roman"/>
                <w:color w:val="000000" w:themeColor="text1"/>
                <w:sz w:val="24"/>
                <w:szCs w:val="24"/>
              </w:rPr>
            </w:pPr>
          </w:p>
          <w:p w14:paraId="486B2814" w14:textId="77777777" w:rsidR="009963E3" w:rsidRPr="002552B0" w:rsidRDefault="009963E3" w:rsidP="00590E4C">
            <w:pPr>
              <w:jc w:val="both"/>
              <w:rPr>
                <w:rFonts w:ascii="Times New Roman" w:hAnsi="Times New Roman" w:cs="Times New Roman"/>
                <w:color w:val="000000" w:themeColor="text1"/>
                <w:sz w:val="24"/>
                <w:szCs w:val="24"/>
              </w:rPr>
            </w:pPr>
          </w:p>
          <w:p w14:paraId="05A5D80B" w14:textId="4DB9896D" w:rsidR="009963E3" w:rsidRPr="002552B0" w:rsidRDefault="009963E3" w:rsidP="00590E4C">
            <w:pPr>
              <w:jc w:val="both"/>
              <w:rPr>
                <w:rFonts w:ascii="Times New Roman" w:hAnsi="Times New Roman" w:cs="Times New Roman"/>
                <w:color w:val="000000" w:themeColor="text1"/>
                <w:sz w:val="24"/>
                <w:szCs w:val="24"/>
              </w:rPr>
            </w:pPr>
          </w:p>
          <w:p w14:paraId="61D9FCE7" w14:textId="02C80FC0" w:rsidR="00587531" w:rsidRPr="002552B0" w:rsidRDefault="00587531" w:rsidP="00590E4C">
            <w:pPr>
              <w:jc w:val="both"/>
              <w:rPr>
                <w:rFonts w:ascii="Times New Roman" w:hAnsi="Times New Roman" w:cs="Times New Roman"/>
                <w:color w:val="000000" w:themeColor="text1"/>
                <w:sz w:val="24"/>
                <w:szCs w:val="24"/>
              </w:rPr>
            </w:pPr>
          </w:p>
          <w:p w14:paraId="5010E675" w14:textId="77777777" w:rsidR="00587531" w:rsidRPr="002552B0" w:rsidRDefault="00587531" w:rsidP="00590E4C">
            <w:pPr>
              <w:jc w:val="both"/>
              <w:rPr>
                <w:rFonts w:ascii="Times New Roman" w:hAnsi="Times New Roman" w:cs="Times New Roman"/>
                <w:color w:val="000000" w:themeColor="text1"/>
                <w:sz w:val="24"/>
                <w:szCs w:val="24"/>
              </w:rPr>
            </w:pPr>
          </w:p>
          <w:p w14:paraId="1AA6C4B2" w14:textId="77777777" w:rsidR="009963E3" w:rsidRPr="002552B0" w:rsidRDefault="009963E3" w:rsidP="00590E4C">
            <w:pPr>
              <w:jc w:val="both"/>
              <w:rPr>
                <w:rFonts w:ascii="Times New Roman" w:hAnsi="Times New Roman" w:cs="Times New Roman"/>
                <w:color w:val="000000" w:themeColor="text1"/>
                <w:sz w:val="24"/>
                <w:szCs w:val="24"/>
              </w:rPr>
            </w:pPr>
          </w:p>
          <w:p w14:paraId="0BB4FB73" w14:textId="696774EC" w:rsidR="009963E3" w:rsidRPr="002552B0" w:rsidRDefault="009963E3" w:rsidP="00590E4C">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rPr>
              <w:t>21.</w:t>
            </w:r>
            <w:r w:rsidR="0012496D" w:rsidRPr="002552B0">
              <w:rPr>
                <w:rFonts w:ascii="Times New Roman" w:hAnsi="Times New Roman" w:cs="Times New Roman"/>
                <w:color w:val="000000" w:themeColor="text1"/>
                <w:sz w:val="24"/>
                <w:szCs w:val="24"/>
              </w:rPr>
              <w:t xml:space="preserve"> </w:t>
            </w:r>
            <w:r w:rsidR="00103458" w:rsidRPr="002552B0">
              <w:rPr>
                <w:rFonts w:ascii="Times New Roman" w:hAnsi="Times New Roman" w:cs="Times New Roman"/>
                <w:color w:val="000000" w:themeColor="text1"/>
                <w:sz w:val="24"/>
                <w:szCs w:val="24"/>
              </w:rPr>
              <w:t>Не се приема. Предложеният критерий е дискриминационен.</w:t>
            </w:r>
          </w:p>
          <w:p w14:paraId="7B93215E" w14:textId="77777777" w:rsidR="009963E3" w:rsidRPr="002552B0" w:rsidRDefault="009963E3" w:rsidP="00590E4C">
            <w:pPr>
              <w:jc w:val="both"/>
              <w:rPr>
                <w:rFonts w:ascii="Times New Roman" w:hAnsi="Times New Roman" w:cs="Times New Roman"/>
                <w:color w:val="000000" w:themeColor="text1"/>
                <w:sz w:val="24"/>
                <w:szCs w:val="24"/>
              </w:rPr>
            </w:pPr>
          </w:p>
          <w:p w14:paraId="3AE6DA2C" w14:textId="77777777" w:rsidR="009963E3" w:rsidRPr="002552B0" w:rsidRDefault="009963E3" w:rsidP="00590E4C">
            <w:pPr>
              <w:jc w:val="both"/>
              <w:rPr>
                <w:rFonts w:ascii="Times New Roman" w:hAnsi="Times New Roman" w:cs="Times New Roman"/>
                <w:color w:val="000000" w:themeColor="text1"/>
                <w:sz w:val="24"/>
                <w:szCs w:val="24"/>
                <w:lang w:val="en-GB"/>
              </w:rPr>
            </w:pPr>
          </w:p>
          <w:p w14:paraId="101F73C9" w14:textId="3365E8B4" w:rsidR="009963E3" w:rsidRPr="002552B0" w:rsidRDefault="009963E3" w:rsidP="00590E4C">
            <w:pPr>
              <w:jc w:val="both"/>
              <w:rPr>
                <w:rFonts w:ascii="Times New Roman" w:hAnsi="Times New Roman" w:cs="Times New Roman"/>
                <w:color w:val="000000" w:themeColor="text1"/>
                <w:sz w:val="24"/>
                <w:szCs w:val="24"/>
              </w:rPr>
            </w:pPr>
          </w:p>
          <w:p w14:paraId="679D15D5" w14:textId="105B816C" w:rsidR="00587531" w:rsidRPr="002552B0" w:rsidRDefault="00587531" w:rsidP="00590E4C">
            <w:pPr>
              <w:jc w:val="both"/>
              <w:rPr>
                <w:rFonts w:ascii="Times New Roman" w:hAnsi="Times New Roman" w:cs="Times New Roman"/>
                <w:color w:val="000000" w:themeColor="text1"/>
                <w:sz w:val="24"/>
                <w:szCs w:val="24"/>
              </w:rPr>
            </w:pPr>
          </w:p>
          <w:p w14:paraId="2180B513" w14:textId="61AF4D27" w:rsidR="00587531" w:rsidRPr="002552B0" w:rsidRDefault="00587531" w:rsidP="00590E4C">
            <w:pPr>
              <w:jc w:val="both"/>
              <w:rPr>
                <w:rFonts w:ascii="Times New Roman" w:hAnsi="Times New Roman" w:cs="Times New Roman"/>
                <w:color w:val="000000" w:themeColor="text1"/>
                <w:sz w:val="24"/>
                <w:szCs w:val="24"/>
              </w:rPr>
            </w:pPr>
          </w:p>
          <w:p w14:paraId="3C6953B9" w14:textId="117268D3" w:rsidR="009963E3" w:rsidRPr="002552B0" w:rsidRDefault="009963E3" w:rsidP="00103458">
            <w:pPr>
              <w:jc w:val="both"/>
              <w:rPr>
                <w:rFonts w:ascii="Times New Roman" w:hAnsi="Times New Roman" w:cs="Times New Roman"/>
                <w:color w:val="000000" w:themeColor="text1"/>
                <w:sz w:val="24"/>
                <w:szCs w:val="24"/>
              </w:rPr>
            </w:pPr>
            <w:r w:rsidRPr="002552B0">
              <w:rPr>
                <w:rFonts w:ascii="Times New Roman" w:hAnsi="Times New Roman" w:cs="Times New Roman"/>
                <w:color w:val="000000" w:themeColor="text1"/>
                <w:sz w:val="24"/>
                <w:szCs w:val="24"/>
              </w:rPr>
              <w:lastRenderedPageBreak/>
              <w:t>22.</w:t>
            </w:r>
            <w:r w:rsidR="0012496D" w:rsidRPr="002552B0">
              <w:rPr>
                <w:rFonts w:ascii="Times New Roman" w:hAnsi="Times New Roman" w:cs="Times New Roman"/>
                <w:color w:val="000000" w:themeColor="text1"/>
                <w:sz w:val="24"/>
                <w:szCs w:val="24"/>
              </w:rPr>
              <w:t xml:space="preserve"> </w:t>
            </w:r>
            <w:r w:rsidR="00103458" w:rsidRPr="002552B0">
              <w:rPr>
                <w:rFonts w:ascii="Times New Roman" w:hAnsi="Times New Roman" w:cs="Times New Roman"/>
                <w:color w:val="000000" w:themeColor="text1"/>
                <w:sz w:val="24"/>
                <w:szCs w:val="24"/>
              </w:rPr>
              <w:t>Приема се.</w:t>
            </w:r>
          </w:p>
        </w:tc>
      </w:tr>
      <w:tr w:rsidR="00112482" w:rsidRPr="00F71FA5" w14:paraId="7278B46D" w14:textId="77777777" w:rsidTr="007C4BE7">
        <w:tc>
          <w:tcPr>
            <w:tcW w:w="170" w:type="pct"/>
          </w:tcPr>
          <w:p w14:paraId="19137883" w14:textId="48199D6E" w:rsidR="00112482" w:rsidRDefault="00CF75DB">
            <w:pPr>
              <w:rPr>
                <w:rFonts w:ascii="Times New Roman" w:hAnsi="Times New Roman" w:cs="Times New Roman"/>
                <w:sz w:val="24"/>
                <w:szCs w:val="24"/>
              </w:rPr>
            </w:pPr>
            <w:r>
              <w:rPr>
                <w:rFonts w:ascii="Times New Roman" w:hAnsi="Times New Roman" w:cs="Times New Roman"/>
                <w:sz w:val="24"/>
                <w:szCs w:val="24"/>
              </w:rPr>
              <w:lastRenderedPageBreak/>
              <w:t>4</w:t>
            </w:r>
            <w:r>
              <w:rPr>
                <w:rFonts w:ascii="Times New Roman" w:hAnsi="Times New Roman" w:cs="Times New Roman"/>
                <w:sz w:val="24"/>
                <w:szCs w:val="24"/>
              </w:rPr>
              <w:t>.</w:t>
            </w:r>
          </w:p>
        </w:tc>
        <w:tc>
          <w:tcPr>
            <w:tcW w:w="689" w:type="pct"/>
          </w:tcPr>
          <w:p w14:paraId="1B030485" w14:textId="77777777" w:rsidR="003324D0" w:rsidRDefault="003324D0" w:rsidP="007C4BE7">
            <w:pPr>
              <w:rPr>
                <w:rFonts w:ascii="Times New Roman" w:hAnsi="Times New Roman" w:cs="Times New Roman"/>
                <w:b/>
                <w:sz w:val="24"/>
                <w:szCs w:val="24"/>
              </w:rPr>
            </w:pPr>
            <w:r>
              <w:rPr>
                <w:rFonts w:ascii="Times New Roman" w:hAnsi="Times New Roman" w:cs="Times New Roman"/>
                <w:b/>
                <w:sz w:val="24"/>
                <w:szCs w:val="24"/>
              </w:rPr>
              <w:t>05.05.2023 г.</w:t>
            </w:r>
          </w:p>
          <w:p w14:paraId="5DD12E5E" w14:textId="77777777" w:rsidR="00112482" w:rsidRDefault="00112482" w:rsidP="007C4BE7">
            <w:pPr>
              <w:rPr>
                <w:rFonts w:ascii="Times New Roman" w:hAnsi="Times New Roman" w:cs="Times New Roman"/>
                <w:b/>
                <w:sz w:val="24"/>
                <w:szCs w:val="24"/>
              </w:rPr>
            </w:pPr>
            <w:r>
              <w:rPr>
                <w:rFonts w:ascii="Times New Roman" w:hAnsi="Times New Roman" w:cs="Times New Roman"/>
                <w:b/>
                <w:sz w:val="24"/>
                <w:szCs w:val="24"/>
              </w:rPr>
              <w:t>ДФ</w:t>
            </w:r>
            <w:r w:rsidR="003324D0">
              <w:rPr>
                <w:rFonts w:ascii="Times New Roman" w:hAnsi="Times New Roman" w:cs="Times New Roman"/>
                <w:b/>
                <w:sz w:val="24"/>
                <w:szCs w:val="24"/>
              </w:rPr>
              <w:t xml:space="preserve"> „</w:t>
            </w:r>
            <w:r>
              <w:rPr>
                <w:rFonts w:ascii="Times New Roman" w:hAnsi="Times New Roman" w:cs="Times New Roman"/>
                <w:b/>
                <w:sz w:val="24"/>
                <w:szCs w:val="24"/>
              </w:rPr>
              <w:t>З</w:t>
            </w:r>
            <w:r w:rsidR="003324D0">
              <w:rPr>
                <w:rFonts w:ascii="Times New Roman" w:hAnsi="Times New Roman" w:cs="Times New Roman"/>
                <w:b/>
                <w:sz w:val="24"/>
                <w:szCs w:val="24"/>
              </w:rPr>
              <w:t>емеделие“</w:t>
            </w:r>
          </w:p>
          <w:p w14:paraId="3CECB400" w14:textId="77777777" w:rsidR="00112482" w:rsidRPr="00112482" w:rsidRDefault="00112482" w:rsidP="007C4BE7">
            <w:pPr>
              <w:rPr>
                <w:rFonts w:ascii="Times New Roman" w:hAnsi="Times New Roman" w:cs="Times New Roman"/>
                <w:b/>
                <w:sz w:val="24"/>
                <w:szCs w:val="24"/>
              </w:rPr>
            </w:pPr>
          </w:p>
        </w:tc>
        <w:tc>
          <w:tcPr>
            <w:tcW w:w="2352" w:type="pct"/>
          </w:tcPr>
          <w:p w14:paraId="5FC23465"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lang w:val="en-GB"/>
              </w:rPr>
              <w:t xml:space="preserve">1. </w:t>
            </w:r>
            <w:r w:rsidRPr="00112482">
              <w:rPr>
                <w:rFonts w:ascii="Times New Roman" w:hAnsi="Times New Roman" w:cs="Times New Roman"/>
                <w:sz w:val="24"/>
                <w:szCs w:val="24"/>
              </w:rPr>
              <w:t>Всички бележки и предложения по отделните раздели, дадени по Процедура № BG-RRP-6.004 „Инвестиции в технологична и екологична модернизация“ следва да бъдат взети предвид и по Процеду</w:t>
            </w:r>
            <w:bookmarkStart w:id="0" w:name="_GoBack"/>
            <w:bookmarkEnd w:id="0"/>
            <w:r w:rsidRPr="00112482">
              <w:rPr>
                <w:rFonts w:ascii="Times New Roman" w:hAnsi="Times New Roman" w:cs="Times New Roman"/>
                <w:sz w:val="24"/>
                <w:szCs w:val="24"/>
              </w:rPr>
              <w:t>ра BG-RRP-6.006 „Центрове за подготовка за предлагане на пазара и съхранение на плодове и зеленчуци“ в частта, в която са приложими.</w:t>
            </w:r>
          </w:p>
          <w:p w14:paraId="0BA24F03" w14:textId="77777777" w:rsidR="00553995" w:rsidRDefault="00553995" w:rsidP="00112482">
            <w:pPr>
              <w:jc w:val="both"/>
              <w:rPr>
                <w:rFonts w:ascii="Times New Roman" w:hAnsi="Times New Roman" w:cs="Times New Roman"/>
                <w:sz w:val="24"/>
                <w:szCs w:val="24"/>
              </w:rPr>
            </w:pPr>
          </w:p>
          <w:p w14:paraId="38610313" w14:textId="3C00F420"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2. Предлагаме в раздел „Основни термини и дефиниции“ да се уеднаквят определенията с тези, посочени по Процедура № BG-RRP-6.004 „Инвестиции в технологична и екологична модернизация“, там където е приложимо.</w:t>
            </w:r>
          </w:p>
          <w:p w14:paraId="71E3E8FA" w14:textId="77777777" w:rsidR="00E06841" w:rsidRDefault="00E06841" w:rsidP="00112482">
            <w:pPr>
              <w:jc w:val="both"/>
              <w:rPr>
                <w:rFonts w:ascii="Times New Roman" w:hAnsi="Times New Roman" w:cs="Times New Roman"/>
                <w:sz w:val="24"/>
                <w:szCs w:val="24"/>
              </w:rPr>
            </w:pPr>
          </w:p>
          <w:p w14:paraId="7CBFB775" w14:textId="2AD0A2D5"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3. В раздел 11.2. „Критерии за недопустимост на кандидатите/партньорите“ в т. 1, буква „и“ следва да се добави и обследват задълженията към Столичн</w:t>
            </w:r>
            <w:r w:rsidR="00163101">
              <w:rPr>
                <w:rFonts w:ascii="Times New Roman" w:hAnsi="Times New Roman" w:cs="Times New Roman"/>
                <w:sz w:val="24"/>
                <w:szCs w:val="24"/>
              </w:rPr>
              <w:t>а община, както и в раздел 24. „</w:t>
            </w:r>
            <w:r w:rsidRPr="00112482">
              <w:rPr>
                <w:rFonts w:ascii="Times New Roman" w:hAnsi="Times New Roman" w:cs="Times New Roman"/>
                <w:sz w:val="24"/>
                <w:szCs w:val="24"/>
              </w:rPr>
              <w:t>Процедура за уведомяване на одобрените кандидати и сключване на договори за предоставяне на безвъзмездна финансова помощ“.</w:t>
            </w:r>
          </w:p>
          <w:p w14:paraId="67C3FAD3" w14:textId="77777777" w:rsidR="00E06841" w:rsidRDefault="00E06841" w:rsidP="00112482">
            <w:pPr>
              <w:jc w:val="both"/>
              <w:rPr>
                <w:rFonts w:ascii="Times New Roman" w:hAnsi="Times New Roman" w:cs="Times New Roman"/>
                <w:sz w:val="24"/>
                <w:szCs w:val="24"/>
              </w:rPr>
            </w:pPr>
          </w:p>
          <w:p w14:paraId="61EDEF40" w14:textId="5A00B246"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4. Предлагаме към условията за кандидатстване да се добави и образец на пълномощно.</w:t>
            </w:r>
          </w:p>
          <w:p w14:paraId="3CF3C14C" w14:textId="77777777" w:rsidR="00E06841" w:rsidRDefault="00E06841" w:rsidP="00112482">
            <w:pPr>
              <w:jc w:val="both"/>
              <w:rPr>
                <w:rFonts w:ascii="Times New Roman" w:hAnsi="Times New Roman" w:cs="Times New Roman"/>
                <w:sz w:val="24"/>
                <w:szCs w:val="24"/>
              </w:rPr>
            </w:pPr>
          </w:p>
          <w:p w14:paraId="00004BE3" w14:textId="2A3B3883"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lastRenderedPageBreak/>
              <w:t>5. Предлагаме текстът в т. 1 от раздел 14.2. „Условия за допустимост на разходите“ да се промени по следния начин „Дейностите и разходите по проекта са допустими за подпомагане, ако са извършени след подаване на ПИИ“.</w:t>
            </w:r>
          </w:p>
          <w:p w14:paraId="2E2C7614" w14:textId="77777777" w:rsidR="00E06841" w:rsidRDefault="00E06841" w:rsidP="00112482">
            <w:pPr>
              <w:jc w:val="both"/>
              <w:rPr>
                <w:rFonts w:ascii="Times New Roman" w:hAnsi="Times New Roman" w:cs="Times New Roman"/>
                <w:sz w:val="24"/>
                <w:szCs w:val="24"/>
              </w:rPr>
            </w:pPr>
          </w:p>
          <w:p w14:paraId="266BEA94" w14:textId="51A47BC1"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6. В раздел 17 „Минимален и максимален срок за изпълнение на проекта“ предлагаме текстът „в срок до 12 месеца“ да отпадне и срокът за изпълнение на инвестициите да бъде еднакъв за всички кандидати (18 месеца).</w:t>
            </w:r>
          </w:p>
          <w:p w14:paraId="119A9470" w14:textId="77777777" w:rsidR="00E06841" w:rsidRDefault="00E06841" w:rsidP="00112482">
            <w:pPr>
              <w:jc w:val="both"/>
              <w:rPr>
                <w:rFonts w:ascii="Times New Roman" w:hAnsi="Times New Roman" w:cs="Times New Roman"/>
                <w:sz w:val="24"/>
                <w:szCs w:val="24"/>
              </w:rPr>
            </w:pPr>
          </w:p>
          <w:p w14:paraId="15130291" w14:textId="7EFED76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 xml:space="preserve">7. В раздел 19. “Критерии и методика за оценка на предложения за изпълнение на инвестиции“ следва да бъде предвиден минимален брой точки на ПИИ. </w:t>
            </w:r>
          </w:p>
          <w:p w14:paraId="15562AED"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ab/>
              <w:t>С цел по-голяма яснота предлагаме в т. 2 от същия раздел да се конкретизира как ще се процедира в случай, че инвестицията се изпълнява едновременно в една или повече области, посечени в Критерий № 1 и в области извън тях.</w:t>
            </w:r>
          </w:p>
          <w:p w14:paraId="25B98D0F"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ab/>
              <w:t>В т. 6 от същият раздел е цитират Критерий № 5, който не съответс</w:t>
            </w:r>
            <w:r w:rsidR="00CF30FC">
              <w:rPr>
                <w:rFonts w:ascii="Times New Roman" w:hAnsi="Times New Roman" w:cs="Times New Roman"/>
                <w:sz w:val="24"/>
                <w:szCs w:val="24"/>
              </w:rPr>
              <w:t>т</w:t>
            </w:r>
            <w:r w:rsidRPr="00112482">
              <w:rPr>
                <w:rFonts w:ascii="Times New Roman" w:hAnsi="Times New Roman" w:cs="Times New Roman"/>
                <w:sz w:val="24"/>
                <w:szCs w:val="24"/>
              </w:rPr>
              <w:t>ва на този, описан в Таблицата към т. 1.</w:t>
            </w:r>
          </w:p>
          <w:p w14:paraId="5A652C73"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ab/>
              <w:t xml:space="preserve">7. В т. 3 от раздел 20. “Начин на подаване на предложения за изпълнение на инвестиции“ след думат „език“ следва да се добави текста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w:t>
            </w:r>
            <w:r w:rsidRPr="00112482">
              <w:rPr>
                <w:rFonts w:ascii="Times New Roman" w:hAnsi="Times New Roman" w:cs="Times New Roman"/>
                <w:sz w:val="24"/>
                <w:szCs w:val="24"/>
              </w:rPr>
              <w:lastRenderedPageBreak/>
              <w:t>закон (</w:t>
            </w:r>
            <w:proofErr w:type="spellStart"/>
            <w:r w:rsidRPr="00112482">
              <w:rPr>
                <w:rFonts w:ascii="Times New Roman" w:hAnsi="Times New Roman" w:cs="Times New Roman"/>
                <w:sz w:val="24"/>
                <w:szCs w:val="24"/>
              </w:rPr>
              <w:t>обн</w:t>
            </w:r>
            <w:proofErr w:type="spellEnd"/>
            <w:r w:rsidRPr="00112482">
              <w:rPr>
                <w:rFonts w:ascii="Times New Roman" w:hAnsi="Times New Roman" w:cs="Times New Roman"/>
                <w:sz w:val="24"/>
                <w:szCs w:val="24"/>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39208FE" w14:textId="77777777" w:rsidR="00E06841" w:rsidRDefault="00E06841" w:rsidP="00112482">
            <w:pPr>
              <w:jc w:val="both"/>
              <w:rPr>
                <w:rFonts w:ascii="Times New Roman" w:hAnsi="Times New Roman" w:cs="Times New Roman"/>
                <w:sz w:val="24"/>
                <w:szCs w:val="24"/>
                <w:lang w:val="en-GB"/>
              </w:rPr>
            </w:pPr>
          </w:p>
          <w:p w14:paraId="766713DC" w14:textId="2C250733"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lang w:val="en-GB"/>
              </w:rPr>
              <w:t xml:space="preserve">8. В </w:t>
            </w:r>
            <w:r w:rsidRPr="00112482">
              <w:rPr>
                <w:rFonts w:ascii="Times New Roman" w:hAnsi="Times New Roman" w:cs="Times New Roman"/>
                <w:sz w:val="24"/>
                <w:szCs w:val="24"/>
              </w:rPr>
              <w:t xml:space="preserve">раздел 21.3. „Списък със специфични документи“ предлагаме да на етап кандидатстване да отпадне представянето на входящи номера. </w:t>
            </w:r>
          </w:p>
          <w:p w14:paraId="75EE9198" w14:textId="77777777" w:rsidR="00E06841" w:rsidRDefault="00E06841" w:rsidP="00112482">
            <w:pPr>
              <w:jc w:val="both"/>
              <w:rPr>
                <w:rFonts w:ascii="Times New Roman" w:hAnsi="Times New Roman" w:cs="Times New Roman"/>
                <w:sz w:val="24"/>
                <w:szCs w:val="24"/>
              </w:rPr>
            </w:pPr>
          </w:p>
          <w:p w14:paraId="6B71E830" w14:textId="2F55496C"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9. В Раздел  21.1. „Списък с общи документи“ към документ Таблица на заявените разходи и производствена програма (Приложение № 4) следва да се добави и основна информация на ПИИ.</w:t>
            </w:r>
          </w:p>
          <w:p w14:paraId="1CEDE572" w14:textId="77777777" w:rsidR="00E06841" w:rsidRDefault="00E06841" w:rsidP="00112482">
            <w:pPr>
              <w:jc w:val="both"/>
              <w:rPr>
                <w:rFonts w:ascii="Times New Roman" w:hAnsi="Times New Roman" w:cs="Times New Roman"/>
                <w:sz w:val="24"/>
                <w:szCs w:val="24"/>
              </w:rPr>
            </w:pPr>
          </w:p>
          <w:p w14:paraId="1EBBC1EB" w14:textId="77777777" w:rsidR="00DD5A19" w:rsidRDefault="00DD5A19" w:rsidP="00112482">
            <w:pPr>
              <w:jc w:val="both"/>
              <w:rPr>
                <w:rFonts w:ascii="Times New Roman" w:hAnsi="Times New Roman" w:cs="Times New Roman"/>
                <w:sz w:val="24"/>
                <w:szCs w:val="24"/>
              </w:rPr>
            </w:pPr>
          </w:p>
          <w:p w14:paraId="0BE570A7" w14:textId="74CE05A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10. Предлагаме Приложение № 7 да се уеднакви с Приложение № 6 от Процедура № BG-RRP-6.004 „Инвестиции в технологична и екологична модернизация“.</w:t>
            </w:r>
          </w:p>
          <w:p w14:paraId="06B2F6E7" w14:textId="77777777" w:rsidR="00E06841" w:rsidRDefault="00E06841" w:rsidP="00112482">
            <w:pPr>
              <w:jc w:val="both"/>
              <w:rPr>
                <w:rFonts w:ascii="Times New Roman" w:hAnsi="Times New Roman" w:cs="Times New Roman"/>
                <w:sz w:val="24"/>
                <w:szCs w:val="24"/>
              </w:rPr>
            </w:pPr>
          </w:p>
          <w:p w14:paraId="7C1F69D7" w14:textId="4920B455"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11. Предлагаме в Приложение № 6 „Списък с наименованията на активите, дейностите и услугите, за които са определени референтни разходи“ в т. 1, т. 2, т. 3 и т. 4 след думата „изграждането“ да се добави следния текст: „без външни електро и ВиК връзки, включени в позиция 5.2“, а текстът в т. 5.1 „дейностите, описани в СМР 7 (фундаментна плоча силози)“ да отпадне, тъй като няма допустими силозни стопанства.</w:t>
            </w:r>
          </w:p>
          <w:p w14:paraId="3C481F19" w14:textId="77777777" w:rsidR="00E06841" w:rsidRDefault="00E06841" w:rsidP="00112482">
            <w:pPr>
              <w:jc w:val="both"/>
              <w:rPr>
                <w:rFonts w:ascii="Times New Roman" w:hAnsi="Times New Roman" w:cs="Times New Roman"/>
                <w:sz w:val="24"/>
                <w:szCs w:val="24"/>
              </w:rPr>
            </w:pPr>
          </w:p>
          <w:p w14:paraId="5C2C5FA1" w14:textId="68FFE6DA"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 xml:space="preserve">12. С оглед прилагане на единен подход при оценката а ПИИ по НПВУ, предлагаме да отпаднат документите по т. 8 и т. 9 от раздел 21.1. Същите да се представят след сключване на договор за финансиране, като се вземе </w:t>
            </w:r>
            <w:r w:rsidRPr="00112482">
              <w:rPr>
                <w:rFonts w:ascii="Times New Roman" w:hAnsi="Times New Roman" w:cs="Times New Roman"/>
                <w:sz w:val="24"/>
                <w:szCs w:val="24"/>
              </w:rPr>
              <w:lastRenderedPageBreak/>
              <w:t>предвид, че за разходи, за които е налична референтна цена, следва да се представи единствено договор. Изискванията в тази връзка да бъдат отразени в раздел 14.2 и т. 10.3.2 от Общи условия към Договор за финансиране.</w:t>
            </w:r>
          </w:p>
          <w:p w14:paraId="1B78BC57" w14:textId="77777777" w:rsidR="00E06841" w:rsidRDefault="00E06841" w:rsidP="00112482">
            <w:pPr>
              <w:jc w:val="both"/>
              <w:rPr>
                <w:rFonts w:ascii="Times New Roman" w:hAnsi="Times New Roman" w:cs="Times New Roman"/>
                <w:sz w:val="24"/>
                <w:szCs w:val="24"/>
              </w:rPr>
            </w:pPr>
          </w:p>
          <w:p w14:paraId="2D5D8D83" w14:textId="35DDDD1F"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13. От 21.3. Списък със специфични документи (УК)  следва да отпаднат всички документи, свързани с предвидените за изпълнение строително-монтажни работи. Обектите, свързани с изпълнение на СМР подлежат на въвеждане в експлоатация и контролът по тях би могъл да бъде извършен на етап „Плащане“. Предвид, че описаните обекти не биха могли да бъдат въведени в експлоатация без описаните документи, гарантира спазването на изискванията по ЗУТ. Проверката на предвидените за предоставяне документи на етап „Договаряне“ би удължила и без това кратките срокове за обработка на постъпилите ПИИ.</w:t>
            </w:r>
          </w:p>
          <w:p w14:paraId="790AB540" w14:textId="77777777" w:rsidR="00112482" w:rsidRPr="00112482" w:rsidRDefault="00112482" w:rsidP="00112482">
            <w:pPr>
              <w:jc w:val="both"/>
              <w:rPr>
                <w:rFonts w:ascii="Times New Roman" w:hAnsi="Times New Roman" w:cs="Times New Roman"/>
                <w:sz w:val="24"/>
                <w:szCs w:val="24"/>
              </w:rPr>
            </w:pPr>
          </w:p>
          <w:p w14:paraId="2AD85036"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В условията за изпълнение по всички процедури:</w:t>
            </w:r>
          </w:p>
          <w:p w14:paraId="3F9BEA74" w14:textId="77777777" w:rsidR="00E06841" w:rsidRDefault="00E06841" w:rsidP="00112482">
            <w:pPr>
              <w:jc w:val="both"/>
              <w:rPr>
                <w:rFonts w:ascii="Times New Roman" w:hAnsi="Times New Roman" w:cs="Times New Roman"/>
                <w:sz w:val="24"/>
                <w:szCs w:val="24"/>
              </w:rPr>
            </w:pPr>
          </w:p>
          <w:p w14:paraId="4789FA1D" w14:textId="01DE136D"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1. Предлагаме в Условията за изпълнение думата „СНД“ да се смени с ДФ „Земеделие“. Изискванията, които са заложени касаят функции, изпълнявани от ДФ „Земеделие“.</w:t>
            </w:r>
          </w:p>
          <w:p w14:paraId="160E23FF" w14:textId="77777777" w:rsidR="00E06841" w:rsidRDefault="00E06841" w:rsidP="00112482">
            <w:pPr>
              <w:jc w:val="both"/>
              <w:rPr>
                <w:rFonts w:ascii="Times New Roman" w:hAnsi="Times New Roman" w:cs="Times New Roman"/>
                <w:sz w:val="24"/>
                <w:szCs w:val="24"/>
              </w:rPr>
            </w:pPr>
          </w:p>
          <w:p w14:paraId="134D03DA" w14:textId="5B7E4446"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 xml:space="preserve">2. Предлагаме в раздел I. Срок за изпълнение на одобрения проект и срок за мониторинг да бъдат направени следните промени: </w:t>
            </w:r>
          </w:p>
          <w:p w14:paraId="0C998975"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2.1.Текстът в т. 1:</w:t>
            </w:r>
          </w:p>
          <w:p w14:paraId="793AF703"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 xml:space="preserve">За процедура BG-RRP-6.004 от „в срок до 9 месеца, а за проекти, включващи разходи за строително-монтажни работи, за които се изисква издаване на разрешение за </w:t>
            </w:r>
            <w:r w:rsidRPr="00112482">
              <w:rPr>
                <w:rFonts w:ascii="Times New Roman" w:hAnsi="Times New Roman" w:cs="Times New Roman"/>
                <w:sz w:val="24"/>
                <w:szCs w:val="24"/>
              </w:rPr>
              <w:lastRenderedPageBreak/>
              <w:t xml:space="preserve">строеж“ да отпадне и срокът за изпълнение на инвестициите да бъде еднакъв за всички бенефициенти – 12 месеца. </w:t>
            </w:r>
          </w:p>
          <w:p w14:paraId="6623200E"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 xml:space="preserve">За процедура BG-RRP-6.005 предлагаме също да е 12 месеца, в случай, че бъде променен в УК.  </w:t>
            </w:r>
          </w:p>
          <w:p w14:paraId="6C919D90"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2.2. Текстът в т. 2 да отпадне, тъй като максималния срок за изпълнение на инвестициите ще бъде преди крайния срок по т. 2. Следователно текста „Крайният срок по т. 1 е не по-късно от 30 юни 2025 г.“ е неприложим.</w:t>
            </w:r>
          </w:p>
          <w:p w14:paraId="29568D68"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2.3 Точка 3 да стане т. 2 и текстът да бъде променен по следния начин: „Крайните получатели се задължават да съхраняват цялата налична документация в период от 10 години от датата на сключване на договора за финансиране.“ предвид това, че помощта е държавна.</w:t>
            </w:r>
          </w:p>
          <w:p w14:paraId="787B9E6D"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w:t>
            </w:r>
            <w:r w:rsidRPr="00112482">
              <w:rPr>
                <w:rFonts w:ascii="Times New Roman" w:hAnsi="Times New Roman" w:cs="Times New Roman"/>
                <w:sz w:val="24"/>
                <w:szCs w:val="24"/>
              </w:rPr>
              <w:tab/>
              <w:t>Т. 3.1, 3.2 и 4 да отпаднат предвид предложената промяна по т .3;</w:t>
            </w:r>
          </w:p>
          <w:p w14:paraId="3979BF06" w14:textId="037FBEDD"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w:t>
            </w:r>
            <w:r w:rsidRPr="00112482">
              <w:rPr>
                <w:rFonts w:ascii="Times New Roman" w:hAnsi="Times New Roman" w:cs="Times New Roman"/>
                <w:sz w:val="24"/>
                <w:szCs w:val="24"/>
              </w:rPr>
              <w:tab/>
              <w:t>Т. 5 да стане т. 3 и да бъде добавено в края следното изречение с цел по-голяма яснота за бенефициентите: „За същия период КП са длъжни да спазват и ПНЗВ и подлежат на контрол при извършване на последваши проверки след плащане.“. В тази връзка навсякъде в Условията за изпълнение, където е посочена т</w:t>
            </w:r>
            <w:r w:rsidR="00E06841">
              <w:rPr>
                <w:rFonts w:ascii="Times New Roman" w:hAnsi="Times New Roman" w:cs="Times New Roman"/>
                <w:sz w:val="24"/>
                <w:szCs w:val="24"/>
              </w:rPr>
              <w:t xml:space="preserve">. 5 да бъде променена на т. </w:t>
            </w:r>
          </w:p>
          <w:p w14:paraId="1A610EC1" w14:textId="77777777" w:rsidR="00E06841" w:rsidRDefault="00E06841" w:rsidP="00112482">
            <w:pPr>
              <w:jc w:val="both"/>
              <w:rPr>
                <w:rFonts w:ascii="Times New Roman" w:hAnsi="Times New Roman" w:cs="Times New Roman"/>
                <w:sz w:val="24"/>
                <w:szCs w:val="24"/>
              </w:rPr>
            </w:pPr>
          </w:p>
          <w:p w14:paraId="0EA213BD" w14:textId="56C9E4F2"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 xml:space="preserve">3. Предлагаме в раздел II. Критерии за допустимост, критерии за оценка, ангажименти и други задължения на бенефициентите, следните промени: </w:t>
            </w:r>
          </w:p>
          <w:p w14:paraId="609B5B1A" w14:textId="2780B354"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По чл. 3.1.:</w:t>
            </w:r>
          </w:p>
          <w:p w14:paraId="4302E969" w14:textId="77777777" w:rsidR="00112482" w:rsidRPr="00112482" w:rsidRDefault="00112482" w:rsidP="00112482">
            <w:pPr>
              <w:jc w:val="both"/>
              <w:rPr>
                <w:rFonts w:ascii="Times New Roman" w:hAnsi="Times New Roman" w:cs="Times New Roman"/>
                <w:sz w:val="24"/>
                <w:szCs w:val="24"/>
              </w:rPr>
            </w:pPr>
            <w:r w:rsidRPr="00112482">
              <w:rPr>
                <w:rFonts w:ascii="Times New Roman" w:hAnsi="Times New Roman" w:cs="Times New Roman"/>
                <w:sz w:val="24"/>
                <w:szCs w:val="24"/>
              </w:rPr>
              <w:t xml:space="preserve">„1. За периода от датата на сключване на договора за финансиране до изтичане на срока по т. 3 от подраздел I, раздел А, крайните получатели са длъжни да поддържат съответствие с всеки критерий за оценка, по който предложението е било оценено, съгласно списък с </w:t>
            </w:r>
            <w:r w:rsidRPr="00112482">
              <w:rPr>
                <w:rFonts w:ascii="Times New Roman" w:hAnsi="Times New Roman" w:cs="Times New Roman"/>
                <w:sz w:val="24"/>
                <w:szCs w:val="24"/>
              </w:rPr>
              <w:lastRenderedPageBreak/>
              <w:t>критериите за оценка и получените</w:t>
            </w:r>
            <w:r w:rsidRPr="00112482">
              <w:rPr>
                <w:rFonts w:ascii="Times New Roman" w:hAnsi="Times New Roman" w:cs="Times New Roman"/>
                <w:sz w:val="24"/>
                <w:szCs w:val="24"/>
                <w:lang w:val="en-GB"/>
              </w:rPr>
              <w:t xml:space="preserve"> </w:t>
            </w:r>
            <w:r w:rsidRPr="00112482">
              <w:rPr>
                <w:rFonts w:ascii="Times New Roman" w:hAnsi="Times New Roman" w:cs="Times New Roman"/>
                <w:sz w:val="24"/>
                <w:szCs w:val="24"/>
              </w:rPr>
              <w:t>точки по всеки от тях, представляващи приложение към договора. Когато ДФЗ установи, че КП не спазва това задължение по отношение  на критерии за оценка № 1 и 2, и броят на точките е под определения минимум за приема, за които е бил наличен разполагаем бюджет ДФЗ отказва изцяло изплащане на финансовата помощ, съответно претендира възстановяване на изплатената финансова помощ.“.</w:t>
            </w:r>
          </w:p>
          <w:p w14:paraId="61C12960" w14:textId="77777777" w:rsidR="00112482" w:rsidRDefault="00112482" w:rsidP="00112482">
            <w:pPr>
              <w:jc w:val="both"/>
              <w:rPr>
                <w:rFonts w:ascii="Times New Roman" w:hAnsi="Times New Roman" w:cs="Times New Roman"/>
                <w:sz w:val="24"/>
                <w:szCs w:val="24"/>
                <w:lang w:val="en-GB"/>
              </w:rPr>
            </w:pPr>
          </w:p>
        </w:tc>
        <w:tc>
          <w:tcPr>
            <w:tcW w:w="1789" w:type="pct"/>
          </w:tcPr>
          <w:p w14:paraId="4081803E" w14:textId="77777777" w:rsidR="00112482" w:rsidRDefault="00553995" w:rsidP="007C4BE7">
            <w:pPr>
              <w:jc w:val="both"/>
              <w:rPr>
                <w:rFonts w:ascii="Times New Roman" w:hAnsi="Times New Roman"/>
                <w:sz w:val="24"/>
                <w:szCs w:val="24"/>
              </w:rPr>
            </w:pPr>
            <w:r>
              <w:rPr>
                <w:rFonts w:ascii="Times New Roman" w:hAnsi="Times New Roman"/>
                <w:sz w:val="24"/>
                <w:szCs w:val="24"/>
              </w:rPr>
              <w:lastRenderedPageBreak/>
              <w:t xml:space="preserve">1. </w:t>
            </w:r>
            <w:r w:rsidR="00364B66" w:rsidRPr="002B5879">
              <w:rPr>
                <w:rFonts w:ascii="Times New Roman" w:hAnsi="Times New Roman"/>
                <w:sz w:val="24"/>
                <w:szCs w:val="24"/>
              </w:rPr>
              <w:t>Приема се</w:t>
            </w:r>
            <w:r w:rsidRPr="002B5879">
              <w:rPr>
                <w:rFonts w:ascii="Times New Roman" w:hAnsi="Times New Roman"/>
                <w:sz w:val="24"/>
                <w:szCs w:val="24"/>
              </w:rPr>
              <w:t xml:space="preserve"> по принцип</w:t>
            </w:r>
            <w:r w:rsidR="00364B66" w:rsidRPr="002B5879">
              <w:rPr>
                <w:rFonts w:ascii="Times New Roman" w:hAnsi="Times New Roman"/>
                <w:sz w:val="24"/>
                <w:szCs w:val="24"/>
              </w:rPr>
              <w:t>.</w:t>
            </w:r>
            <w:r w:rsidR="00364B66">
              <w:rPr>
                <w:rFonts w:ascii="Times New Roman" w:hAnsi="Times New Roman"/>
                <w:sz w:val="24"/>
                <w:szCs w:val="24"/>
              </w:rPr>
              <w:t xml:space="preserve"> </w:t>
            </w:r>
          </w:p>
          <w:p w14:paraId="7A4FB09D" w14:textId="77777777" w:rsidR="00E06841" w:rsidRDefault="00E06841" w:rsidP="007C4BE7">
            <w:pPr>
              <w:jc w:val="both"/>
              <w:rPr>
                <w:rFonts w:ascii="Times New Roman" w:hAnsi="Times New Roman"/>
                <w:sz w:val="24"/>
                <w:szCs w:val="24"/>
              </w:rPr>
            </w:pPr>
          </w:p>
          <w:p w14:paraId="0E4B4EEA" w14:textId="77777777" w:rsidR="00E06841" w:rsidRDefault="00E06841" w:rsidP="007C4BE7">
            <w:pPr>
              <w:jc w:val="both"/>
              <w:rPr>
                <w:rFonts w:ascii="Times New Roman" w:hAnsi="Times New Roman"/>
                <w:sz w:val="24"/>
                <w:szCs w:val="24"/>
              </w:rPr>
            </w:pPr>
          </w:p>
          <w:p w14:paraId="16CEF2A5" w14:textId="77777777" w:rsidR="00E06841" w:rsidRDefault="00E06841" w:rsidP="007C4BE7">
            <w:pPr>
              <w:jc w:val="both"/>
              <w:rPr>
                <w:rFonts w:ascii="Times New Roman" w:hAnsi="Times New Roman"/>
                <w:sz w:val="24"/>
                <w:szCs w:val="24"/>
              </w:rPr>
            </w:pPr>
          </w:p>
          <w:p w14:paraId="44B3396C" w14:textId="77777777" w:rsidR="00E06841" w:rsidRDefault="00E06841" w:rsidP="007C4BE7">
            <w:pPr>
              <w:jc w:val="both"/>
              <w:rPr>
                <w:rFonts w:ascii="Times New Roman" w:hAnsi="Times New Roman"/>
                <w:sz w:val="24"/>
                <w:szCs w:val="24"/>
              </w:rPr>
            </w:pPr>
          </w:p>
          <w:p w14:paraId="0DF5229C" w14:textId="77777777" w:rsidR="00E06841" w:rsidRDefault="00E06841" w:rsidP="007C4BE7">
            <w:pPr>
              <w:jc w:val="both"/>
              <w:rPr>
                <w:rFonts w:ascii="Times New Roman" w:hAnsi="Times New Roman"/>
                <w:sz w:val="24"/>
                <w:szCs w:val="24"/>
              </w:rPr>
            </w:pPr>
          </w:p>
          <w:p w14:paraId="21F09FDF" w14:textId="77777777" w:rsidR="00E06841" w:rsidRDefault="00E06841" w:rsidP="007C4BE7">
            <w:pPr>
              <w:jc w:val="both"/>
              <w:rPr>
                <w:rFonts w:ascii="Times New Roman" w:hAnsi="Times New Roman"/>
                <w:sz w:val="24"/>
                <w:szCs w:val="24"/>
              </w:rPr>
            </w:pPr>
          </w:p>
          <w:p w14:paraId="3E4F117C" w14:textId="6242B002" w:rsidR="00E06841" w:rsidRDefault="00E06841" w:rsidP="007C4BE7">
            <w:pPr>
              <w:jc w:val="both"/>
              <w:rPr>
                <w:rFonts w:ascii="Times New Roman" w:hAnsi="Times New Roman"/>
                <w:sz w:val="24"/>
                <w:szCs w:val="24"/>
              </w:rPr>
            </w:pPr>
            <w:r>
              <w:rPr>
                <w:rFonts w:ascii="Times New Roman" w:hAnsi="Times New Roman"/>
                <w:sz w:val="24"/>
                <w:szCs w:val="24"/>
              </w:rPr>
              <w:t xml:space="preserve">2.  </w:t>
            </w:r>
            <w:r w:rsidRPr="002B5879">
              <w:rPr>
                <w:rFonts w:ascii="Times New Roman" w:hAnsi="Times New Roman"/>
                <w:sz w:val="24"/>
                <w:szCs w:val="24"/>
              </w:rPr>
              <w:t>Приема се</w:t>
            </w:r>
            <w:r w:rsidR="00D61520" w:rsidRPr="002B5879">
              <w:rPr>
                <w:rFonts w:ascii="Times New Roman" w:hAnsi="Times New Roman"/>
                <w:sz w:val="24"/>
                <w:szCs w:val="24"/>
              </w:rPr>
              <w:t>.</w:t>
            </w:r>
          </w:p>
          <w:p w14:paraId="1955D33C" w14:textId="77777777" w:rsidR="00E06841" w:rsidRDefault="00E06841" w:rsidP="007C4BE7">
            <w:pPr>
              <w:jc w:val="both"/>
              <w:rPr>
                <w:rFonts w:ascii="Times New Roman" w:hAnsi="Times New Roman"/>
                <w:sz w:val="24"/>
                <w:szCs w:val="24"/>
              </w:rPr>
            </w:pPr>
          </w:p>
          <w:p w14:paraId="5C6D58CD" w14:textId="77777777" w:rsidR="00E06841" w:rsidRDefault="00E06841" w:rsidP="007C4BE7">
            <w:pPr>
              <w:jc w:val="both"/>
              <w:rPr>
                <w:rFonts w:ascii="Times New Roman" w:hAnsi="Times New Roman"/>
                <w:sz w:val="24"/>
                <w:szCs w:val="24"/>
              </w:rPr>
            </w:pPr>
          </w:p>
          <w:p w14:paraId="6878CD8E" w14:textId="77777777" w:rsidR="00E06841" w:rsidRDefault="00E06841" w:rsidP="007C4BE7">
            <w:pPr>
              <w:jc w:val="both"/>
              <w:rPr>
                <w:rFonts w:ascii="Times New Roman" w:hAnsi="Times New Roman"/>
                <w:sz w:val="24"/>
                <w:szCs w:val="24"/>
              </w:rPr>
            </w:pPr>
          </w:p>
          <w:p w14:paraId="3507A651" w14:textId="77777777" w:rsidR="00E06841" w:rsidRDefault="00E06841" w:rsidP="007C4BE7">
            <w:pPr>
              <w:jc w:val="both"/>
              <w:rPr>
                <w:rFonts w:ascii="Times New Roman" w:hAnsi="Times New Roman"/>
                <w:sz w:val="24"/>
                <w:szCs w:val="24"/>
              </w:rPr>
            </w:pPr>
          </w:p>
          <w:p w14:paraId="76DEEE18" w14:textId="4E31A98F" w:rsidR="00E06841" w:rsidRDefault="00E06841" w:rsidP="007C4BE7">
            <w:pPr>
              <w:jc w:val="both"/>
              <w:rPr>
                <w:rFonts w:ascii="Times New Roman" w:hAnsi="Times New Roman"/>
                <w:sz w:val="24"/>
                <w:szCs w:val="24"/>
              </w:rPr>
            </w:pPr>
            <w:r w:rsidRPr="00906E69">
              <w:rPr>
                <w:rFonts w:ascii="Times New Roman" w:hAnsi="Times New Roman"/>
                <w:sz w:val="24"/>
                <w:szCs w:val="24"/>
              </w:rPr>
              <w:t xml:space="preserve">3. </w:t>
            </w:r>
            <w:r w:rsidRPr="002B5879">
              <w:rPr>
                <w:rFonts w:ascii="Times New Roman" w:hAnsi="Times New Roman"/>
                <w:sz w:val="24"/>
                <w:szCs w:val="24"/>
              </w:rPr>
              <w:t>Приема се</w:t>
            </w:r>
            <w:r w:rsidR="00D61520" w:rsidRPr="002B5879">
              <w:rPr>
                <w:rFonts w:ascii="Times New Roman" w:hAnsi="Times New Roman"/>
                <w:sz w:val="24"/>
                <w:szCs w:val="24"/>
              </w:rPr>
              <w:t>.</w:t>
            </w:r>
          </w:p>
          <w:p w14:paraId="6083E824" w14:textId="77777777" w:rsidR="00E06841" w:rsidRDefault="00E06841" w:rsidP="007C4BE7">
            <w:pPr>
              <w:jc w:val="both"/>
              <w:rPr>
                <w:rFonts w:ascii="Times New Roman" w:hAnsi="Times New Roman"/>
                <w:sz w:val="24"/>
                <w:szCs w:val="24"/>
              </w:rPr>
            </w:pPr>
          </w:p>
          <w:p w14:paraId="67A159C2" w14:textId="77777777" w:rsidR="00E06841" w:rsidRDefault="00E06841" w:rsidP="007C4BE7">
            <w:pPr>
              <w:jc w:val="both"/>
              <w:rPr>
                <w:rFonts w:ascii="Times New Roman" w:hAnsi="Times New Roman"/>
                <w:sz w:val="24"/>
                <w:szCs w:val="24"/>
              </w:rPr>
            </w:pPr>
          </w:p>
          <w:p w14:paraId="1726E1EF" w14:textId="77777777" w:rsidR="00E06841" w:rsidRDefault="00E06841" w:rsidP="007C4BE7">
            <w:pPr>
              <w:jc w:val="both"/>
              <w:rPr>
                <w:rFonts w:ascii="Times New Roman" w:hAnsi="Times New Roman"/>
                <w:sz w:val="24"/>
                <w:szCs w:val="24"/>
              </w:rPr>
            </w:pPr>
          </w:p>
          <w:p w14:paraId="732CF386" w14:textId="77777777" w:rsidR="00E06841" w:rsidRDefault="00E06841" w:rsidP="007C4BE7">
            <w:pPr>
              <w:jc w:val="both"/>
              <w:rPr>
                <w:rFonts w:ascii="Times New Roman" w:hAnsi="Times New Roman"/>
                <w:sz w:val="24"/>
                <w:szCs w:val="24"/>
              </w:rPr>
            </w:pPr>
          </w:p>
          <w:p w14:paraId="4AC5944C" w14:textId="77777777" w:rsidR="00E06841" w:rsidRDefault="00E06841" w:rsidP="007C4BE7">
            <w:pPr>
              <w:jc w:val="both"/>
              <w:rPr>
                <w:rFonts w:ascii="Times New Roman" w:hAnsi="Times New Roman"/>
                <w:sz w:val="24"/>
                <w:szCs w:val="24"/>
              </w:rPr>
            </w:pPr>
          </w:p>
          <w:p w14:paraId="0D05F771" w14:textId="77777777" w:rsidR="00E06841" w:rsidRDefault="00E06841" w:rsidP="007C4BE7">
            <w:pPr>
              <w:jc w:val="both"/>
              <w:rPr>
                <w:rFonts w:ascii="Times New Roman" w:hAnsi="Times New Roman"/>
                <w:sz w:val="24"/>
                <w:szCs w:val="24"/>
              </w:rPr>
            </w:pPr>
          </w:p>
          <w:p w14:paraId="5BA8F32E" w14:textId="532BB0FD" w:rsidR="00E06841" w:rsidRDefault="00E06841" w:rsidP="007C4BE7">
            <w:pPr>
              <w:jc w:val="both"/>
              <w:rPr>
                <w:rFonts w:ascii="Times New Roman" w:hAnsi="Times New Roman"/>
                <w:sz w:val="24"/>
                <w:szCs w:val="24"/>
              </w:rPr>
            </w:pPr>
            <w:r>
              <w:rPr>
                <w:rFonts w:ascii="Times New Roman" w:hAnsi="Times New Roman"/>
                <w:sz w:val="24"/>
                <w:szCs w:val="24"/>
              </w:rPr>
              <w:t xml:space="preserve">4. </w:t>
            </w:r>
            <w:r w:rsidRPr="002B5879">
              <w:rPr>
                <w:rFonts w:ascii="Times New Roman" w:hAnsi="Times New Roman"/>
                <w:sz w:val="24"/>
                <w:szCs w:val="24"/>
              </w:rPr>
              <w:t>Приема се</w:t>
            </w:r>
            <w:r w:rsidR="00D61520" w:rsidRPr="002B5879">
              <w:rPr>
                <w:rFonts w:ascii="Times New Roman" w:hAnsi="Times New Roman"/>
                <w:sz w:val="24"/>
                <w:szCs w:val="24"/>
              </w:rPr>
              <w:t>.</w:t>
            </w:r>
          </w:p>
          <w:p w14:paraId="61CEAA07" w14:textId="77777777" w:rsidR="00E06841" w:rsidRDefault="00E06841" w:rsidP="007C4BE7">
            <w:pPr>
              <w:jc w:val="both"/>
              <w:rPr>
                <w:rFonts w:ascii="Times New Roman" w:hAnsi="Times New Roman"/>
                <w:sz w:val="24"/>
                <w:szCs w:val="24"/>
              </w:rPr>
            </w:pPr>
          </w:p>
          <w:p w14:paraId="36FCE7A6" w14:textId="3A4CB8FD" w:rsidR="00E06841" w:rsidRDefault="00E06841" w:rsidP="007C4BE7">
            <w:pPr>
              <w:jc w:val="both"/>
              <w:rPr>
                <w:rFonts w:ascii="Times New Roman" w:hAnsi="Times New Roman"/>
                <w:sz w:val="24"/>
                <w:szCs w:val="24"/>
              </w:rPr>
            </w:pPr>
          </w:p>
          <w:p w14:paraId="2C618319" w14:textId="77777777" w:rsidR="002437A9" w:rsidRDefault="002437A9" w:rsidP="007C4BE7">
            <w:pPr>
              <w:jc w:val="both"/>
              <w:rPr>
                <w:rFonts w:ascii="Times New Roman" w:hAnsi="Times New Roman"/>
                <w:sz w:val="24"/>
                <w:szCs w:val="24"/>
              </w:rPr>
            </w:pPr>
          </w:p>
          <w:p w14:paraId="6830C367" w14:textId="0A394C2B" w:rsidR="00E06841" w:rsidRDefault="00E06841" w:rsidP="007C4BE7">
            <w:pPr>
              <w:jc w:val="both"/>
              <w:rPr>
                <w:rFonts w:ascii="Times New Roman" w:hAnsi="Times New Roman"/>
                <w:sz w:val="24"/>
                <w:szCs w:val="24"/>
              </w:rPr>
            </w:pPr>
            <w:r>
              <w:rPr>
                <w:rFonts w:ascii="Times New Roman" w:hAnsi="Times New Roman"/>
                <w:sz w:val="24"/>
                <w:szCs w:val="24"/>
              </w:rPr>
              <w:lastRenderedPageBreak/>
              <w:t xml:space="preserve">5. </w:t>
            </w:r>
            <w:r w:rsidRPr="002B5879">
              <w:rPr>
                <w:rFonts w:ascii="Times New Roman" w:hAnsi="Times New Roman"/>
                <w:sz w:val="24"/>
                <w:szCs w:val="24"/>
              </w:rPr>
              <w:t>Приема се</w:t>
            </w:r>
            <w:r w:rsidR="00D61520" w:rsidRPr="002B5879">
              <w:rPr>
                <w:rFonts w:ascii="Times New Roman" w:hAnsi="Times New Roman"/>
                <w:sz w:val="24"/>
                <w:szCs w:val="24"/>
              </w:rPr>
              <w:t>.</w:t>
            </w:r>
          </w:p>
          <w:p w14:paraId="7780DB73" w14:textId="77777777" w:rsidR="00E06841" w:rsidRDefault="00E06841" w:rsidP="007C4BE7">
            <w:pPr>
              <w:jc w:val="both"/>
              <w:rPr>
                <w:rFonts w:ascii="Times New Roman" w:hAnsi="Times New Roman"/>
                <w:sz w:val="24"/>
                <w:szCs w:val="24"/>
              </w:rPr>
            </w:pPr>
          </w:p>
          <w:p w14:paraId="4AC56835" w14:textId="77777777" w:rsidR="00E06841" w:rsidRDefault="00E06841" w:rsidP="007C4BE7">
            <w:pPr>
              <w:jc w:val="both"/>
              <w:rPr>
                <w:rFonts w:ascii="Times New Roman" w:hAnsi="Times New Roman"/>
                <w:sz w:val="24"/>
                <w:szCs w:val="24"/>
              </w:rPr>
            </w:pPr>
          </w:p>
          <w:p w14:paraId="156F4FE6" w14:textId="77777777" w:rsidR="00E06841" w:rsidRDefault="00E06841" w:rsidP="007C4BE7">
            <w:pPr>
              <w:jc w:val="both"/>
              <w:rPr>
                <w:rFonts w:ascii="Times New Roman" w:hAnsi="Times New Roman"/>
                <w:sz w:val="24"/>
                <w:szCs w:val="24"/>
              </w:rPr>
            </w:pPr>
          </w:p>
          <w:p w14:paraId="504E7324" w14:textId="33EF30F9" w:rsidR="00E06841" w:rsidRDefault="00E06841" w:rsidP="007C4BE7">
            <w:pPr>
              <w:jc w:val="both"/>
              <w:rPr>
                <w:rFonts w:ascii="Times New Roman" w:hAnsi="Times New Roman"/>
                <w:sz w:val="24"/>
                <w:szCs w:val="24"/>
              </w:rPr>
            </w:pPr>
          </w:p>
          <w:p w14:paraId="4537D536" w14:textId="67079570" w:rsidR="00E06841" w:rsidRDefault="00E06841" w:rsidP="007C4BE7">
            <w:pPr>
              <w:jc w:val="both"/>
              <w:rPr>
                <w:rFonts w:ascii="Times New Roman" w:hAnsi="Times New Roman"/>
                <w:sz w:val="24"/>
                <w:szCs w:val="24"/>
              </w:rPr>
            </w:pPr>
            <w:r>
              <w:rPr>
                <w:rFonts w:ascii="Times New Roman" w:hAnsi="Times New Roman"/>
                <w:sz w:val="24"/>
                <w:szCs w:val="24"/>
              </w:rPr>
              <w:t xml:space="preserve">6. </w:t>
            </w:r>
            <w:r w:rsidR="002437A9" w:rsidRPr="002B5879">
              <w:rPr>
                <w:rFonts w:ascii="Times New Roman" w:hAnsi="Times New Roman"/>
                <w:sz w:val="24"/>
                <w:szCs w:val="24"/>
              </w:rPr>
              <w:t>Приема се.</w:t>
            </w:r>
          </w:p>
          <w:p w14:paraId="07669D66" w14:textId="77777777" w:rsidR="00E06841" w:rsidRDefault="00E06841" w:rsidP="007C4BE7">
            <w:pPr>
              <w:jc w:val="both"/>
              <w:rPr>
                <w:rFonts w:ascii="Times New Roman" w:hAnsi="Times New Roman"/>
                <w:sz w:val="24"/>
                <w:szCs w:val="24"/>
              </w:rPr>
            </w:pPr>
          </w:p>
          <w:p w14:paraId="4FCF2858" w14:textId="77777777" w:rsidR="00E06841" w:rsidRDefault="00E06841" w:rsidP="007C4BE7">
            <w:pPr>
              <w:jc w:val="both"/>
              <w:rPr>
                <w:rFonts w:ascii="Times New Roman" w:hAnsi="Times New Roman"/>
                <w:sz w:val="24"/>
                <w:szCs w:val="24"/>
              </w:rPr>
            </w:pPr>
          </w:p>
          <w:p w14:paraId="46364091" w14:textId="77777777" w:rsidR="00E06841" w:rsidRDefault="00E06841" w:rsidP="007C4BE7">
            <w:pPr>
              <w:jc w:val="both"/>
              <w:rPr>
                <w:rFonts w:ascii="Times New Roman" w:hAnsi="Times New Roman"/>
                <w:sz w:val="24"/>
                <w:szCs w:val="24"/>
              </w:rPr>
            </w:pPr>
          </w:p>
          <w:p w14:paraId="048F5401" w14:textId="77777777" w:rsidR="00E06841" w:rsidRDefault="00E06841" w:rsidP="007C4BE7">
            <w:pPr>
              <w:jc w:val="both"/>
              <w:rPr>
                <w:rFonts w:ascii="Times New Roman" w:hAnsi="Times New Roman"/>
                <w:sz w:val="24"/>
                <w:szCs w:val="24"/>
              </w:rPr>
            </w:pPr>
          </w:p>
          <w:p w14:paraId="66254F19" w14:textId="77777777" w:rsidR="00E06841" w:rsidRDefault="00E06841" w:rsidP="007C4BE7">
            <w:pPr>
              <w:jc w:val="both"/>
              <w:rPr>
                <w:rFonts w:ascii="Times New Roman" w:hAnsi="Times New Roman"/>
                <w:sz w:val="24"/>
                <w:szCs w:val="24"/>
              </w:rPr>
            </w:pPr>
          </w:p>
          <w:p w14:paraId="1A217C8A" w14:textId="33672D7F" w:rsidR="00E06841" w:rsidRDefault="00E06841" w:rsidP="007C4BE7">
            <w:pPr>
              <w:jc w:val="both"/>
              <w:rPr>
                <w:rFonts w:ascii="Times New Roman" w:hAnsi="Times New Roman"/>
                <w:sz w:val="24"/>
                <w:szCs w:val="24"/>
              </w:rPr>
            </w:pPr>
            <w:r>
              <w:rPr>
                <w:rFonts w:ascii="Times New Roman" w:hAnsi="Times New Roman"/>
                <w:sz w:val="24"/>
                <w:szCs w:val="24"/>
              </w:rPr>
              <w:t xml:space="preserve">7. </w:t>
            </w:r>
            <w:r w:rsidRPr="002B5879">
              <w:rPr>
                <w:rFonts w:ascii="Times New Roman" w:hAnsi="Times New Roman"/>
                <w:sz w:val="24"/>
                <w:szCs w:val="24"/>
              </w:rPr>
              <w:t>Приема се</w:t>
            </w:r>
            <w:r w:rsidR="00D61520" w:rsidRPr="002B5879">
              <w:rPr>
                <w:rFonts w:ascii="Times New Roman" w:hAnsi="Times New Roman"/>
                <w:sz w:val="24"/>
                <w:szCs w:val="24"/>
              </w:rPr>
              <w:t>.</w:t>
            </w:r>
          </w:p>
          <w:p w14:paraId="2E524AE2" w14:textId="77777777" w:rsidR="00E06841" w:rsidRDefault="00E06841" w:rsidP="007C4BE7">
            <w:pPr>
              <w:jc w:val="both"/>
              <w:rPr>
                <w:rFonts w:ascii="Times New Roman" w:hAnsi="Times New Roman"/>
                <w:sz w:val="24"/>
                <w:szCs w:val="24"/>
              </w:rPr>
            </w:pPr>
          </w:p>
          <w:p w14:paraId="3FB6E28B" w14:textId="77777777" w:rsidR="00E06841" w:rsidRDefault="00E06841" w:rsidP="007C4BE7">
            <w:pPr>
              <w:jc w:val="both"/>
              <w:rPr>
                <w:rFonts w:ascii="Times New Roman" w:hAnsi="Times New Roman"/>
                <w:sz w:val="24"/>
                <w:szCs w:val="24"/>
              </w:rPr>
            </w:pPr>
          </w:p>
          <w:p w14:paraId="1D4297F2" w14:textId="77777777" w:rsidR="00E06841" w:rsidRDefault="00E06841" w:rsidP="007C4BE7">
            <w:pPr>
              <w:jc w:val="both"/>
              <w:rPr>
                <w:rFonts w:ascii="Times New Roman" w:hAnsi="Times New Roman"/>
                <w:sz w:val="24"/>
                <w:szCs w:val="24"/>
              </w:rPr>
            </w:pPr>
          </w:p>
          <w:p w14:paraId="0ED9DAE8" w14:textId="77777777" w:rsidR="00E06841" w:rsidRDefault="00E06841" w:rsidP="007C4BE7">
            <w:pPr>
              <w:jc w:val="both"/>
              <w:rPr>
                <w:rFonts w:ascii="Times New Roman" w:hAnsi="Times New Roman"/>
                <w:sz w:val="24"/>
                <w:szCs w:val="24"/>
              </w:rPr>
            </w:pPr>
          </w:p>
          <w:p w14:paraId="2B04F52D" w14:textId="77777777" w:rsidR="00E06841" w:rsidRDefault="00E06841" w:rsidP="007C4BE7">
            <w:pPr>
              <w:jc w:val="both"/>
              <w:rPr>
                <w:rFonts w:ascii="Times New Roman" w:hAnsi="Times New Roman"/>
                <w:sz w:val="24"/>
                <w:szCs w:val="24"/>
              </w:rPr>
            </w:pPr>
          </w:p>
          <w:p w14:paraId="1467F989" w14:textId="77777777" w:rsidR="00E06841" w:rsidRDefault="00E06841" w:rsidP="007C4BE7">
            <w:pPr>
              <w:jc w:val="both"/>
              <w:rPr>
                <w:rFonts w:ascii="Times New Roman" w:hAnsi="Times New Roman"/>
                <w:sz w:val="24"/>
                <w:szCs w:val="24"/>
              </w:rPr>
            </w:pPr>
          </w:p>
          <w:p w14:paraId="755F272D" w14:textId="77777777" w:rsidR="00E06841" w:rsidRDefault="00E06841" w:rsidP="007C4BE7">
            <w:pPr>
              <w:jc w:val="both"/>
              <w:rPr>
                <w:rFonts w:ascii="Times New Roman" w:hAnsi="Times New Roman"/>
                <w:sz w:val="24"/>
                <w:szCs w:val="24"/>
              </w:rPr>
            </w:pPr>
          </w:p>
          <w:p w14:paraId="5D5C367D" w14:textId="77777777" w:rsidR="00E06841" w:rsidRDefault="00E06841" w:rsidP="007C4BE7">
            <w:pPr>
              <w:jc w:val="both"/>
              <w:rPr>
                <w:rFonts w:ascii="Times New Roman" w:hAnsi="Times New Roman"/>
                <w:sz w:val="24"/>
                <w:szCs w:val="24"/>
              </w:rPr>
            </w:pPr>
          </w:p>
          <w:p w14:paraId="53F16D64" w14:textId="77777777" w:rsidR="00E06841" w:rsidRDefault="00E06841" w:rsidP="007C4BE7">
            <w:pPr>
              <w:jc w:val="both"/>
              <w:rPr>
                <w:rFonts w:ascii="Times New Roman" w:hAnsi="Times New Roman"/>
                <w:sz w:val="24"/>
                <w:szCs w:val="24"/>
              </w:rPr>
            </w:pPr>
          </w:p>
          <w:p w14:paraId="10BEE1FE" w14:textId="77777777" w:rsidR="00E06841" w:rsidRDefault="00E06841" w:rsidP="007C4BE7">
            <w:pPr>
              <w:jc w:val="both"/>
              <w:rPr>
                <w:rFonts w:ascii="Times New Roman" w:hAnsi="Times New Roman"/>
                <w:sz w:val="24"/>
                <w:szCs w:val="24"/>
              </w:rPr>
            </w:pPr>
          </w:p>
          <w:p w14:paraId="77400F24" w14:textId="77777777" w:rsidR="00E06841" w:rsidRDefault="00E06841" w:rsidP="007C4BE7">
            <w:pPr>
              <w:jc w:val="both"/>
              <w:rPr>
                <w:rFonts w:ascii="Times New Roman" w:hAnsi="Times New Roman"/>
                <w:sz w:val="24"/>
                <w:szCs w:val="24"/>
              </w:rPr>
            </w:pPr>
          </w:p>
          <w:p w14:paraId="49C9CC67" w14:textId="77777777" w:rsidR="00E06841" w:rsidRDefault="00E06841" w:rsidP="007C4BE7">
            <w:pPr>
              <w:jc w:val="both"/>
              <w:rPr>
                <w:rFonts w:ascii="Times New Roman" w:hAnsi="Times New Roman"/>
                <w:sz w:val="24"/>
                <w:szCs w:val="24"/>
              </w:rPr>
            </w:pPr>
          </w:p>
          <w:p w14:paraId="45EA2A87" w14:textId="77777777" w:rsidR="00E06841" w:rsidRDefault="00E06841" w:rsidP="007C4BE7">
            <w:pPr>
              <w:jc w:val="both"/>
              <w:rPr>
                <w:rFonts w:ascii="Times New Roman" w:hAnsi="Times New Roman"/>
                <w:sz w:val="24"/>
                <w:szCs w:val="24"/>
              </w:rPr>
            </w:pPr>
          </w:p>
          <w:p w14:paraId="7C3E5FCE" w14:textId="77777777" w:rsidR="00E06841" w:rsidRDefault="00E06841" w:rsidP="007C4BE7">
            <w:pPr>
              <w:jc w:val="both"/>
              <w:rPr>
                <w:rFonts w:ascii="Times New Roman" w:hAnsi="Times New Roman"/>
                <w:sz w:val="24"/>
                <w:szCs w:val="24"/>
              </w:rPr>
            </w:pPr>
          </w:p>
          <w:p w14:paraId="73AD53FC" w14:textId="77777777" w:rsidR="00E06841" w:rsidRDefault="00E06841" w:rsidP="007C4BE7">
            <w:pPr>
              <w:jc w:val="both"/>
              <w:rPr>
                <w:rFonts w:ascii="Times New Roman" w:hAnsi="Times New Roman"/>
                <w:sz w:val="24"/>
                <w:szCs w:val="24"/>
              </w:rPr>
            </w:pPr>
          </w:p>
          <w:p w14:paraId="3B59DFF7" w14:textId="77777777" w:rsidR="00E06841" w:rsidRDefault="00E06841" w:rsidP="007C4BE7">
            <w:pPr>
              <w:jc w:val="both"/>
              <w:rPr>
                <w:rFonts w:ascii="Times New Roman" w:hAnsi="Times New Roman"/>
                <w:sz w:val="24"/>
                <w:szCs w:val="24"/>
              </w:rPr>
            </w:pPr>
          </w:p>
          <w:p w14:paraId="349D911A" w14:textId="77777777" w:rsidR="00E06841" w:rsidRDefault="00E06841" w:rsidP="007C4BE7">
            <w:pPr>
              <w:jc w:val="both"/>
              <w:rPr>
                <w:rFonts w:ascii="Times New Roman" w:hAnsi="Times New Roman"/>
                <w:sz w:val="24"/>
                <w:szCs w:val="24"/>
              </w:rPr>
            </w:pPr>
          </w:p>
          <w:p w14:paraId="40A125CE" w14:textId="77777777" w:rsidR="00E06841" w:rsidRDefault="00E06841" w:rsidP="007C4BE7">
            <w:pPr>
              <w:jc w:val="both"/>
              <w:rPr>
                <w:rFonts w:ascii="Times New Roman" w:hAnsi="Times New Roman"/>
                <w:sz w:val="24"/>
                <w:szCs w:val="24"/>
              </w:rPr>
            </w:pPr>
          </w:p>
          <w:p w14:paraId="4901A597" w14:textId="77777777" w:rsidR="00E06841" w:rsidRDefault="00E06841" w:rsidP="007C4BE7">
            <w:pPr>
              <w:jc w:val="both"/>
              <w:rPr>
                <w:rFonts w:ascii="Times New Roman" w:hAnsi="Times New Roman"/>
                <w:sz w:val="24"/>
                <w:szCs w:val="24"/>
              </w:rPr>
            </w:pPr>
          </w:p>
          <w:p w14:paraId="5D933C33" w14:textId="77777777" w:rsidR="00E06841" w:rsidRDefault="00E06841" w:rsidP="007C4BE7">
            <w:pPr>
              <w:jc w:val="both"/>
              <w:rPr>
                <w:rFonts w:ascii="Times New Roman" w:hAnsi="Times New Roman"/>
                <w:sz w:val="24"/>
                <w:szCs w:val="24"/>
              </w:rPr>
            </w:pPr>
          </w:p>
          <w:p w14:paraId="6B88B0EE" w14:textId="77777777" w:rsidR="00E06841" w:rsidRDefault="00E06841" w:rsidP="007C4BE7">
            <w:pPr>
              <w:jc w:val="both"/>
              <w:rPr>
                <w:rFonts w:ascii="Times New Roman" w:hAnsi="Times New Roman"/>
                <w:sz w:val="24"/>
                <w:szCs w:val="24"/>
              </w:rPr>
            </w:pPr>
          </w:p>
          <w:p w14:paraId="5CBCC43A" w14:textId="77777777" w:rsidR="00E06841" w:rsidRDefault="00E06841" w:rsidP="007C4BE7">
            <w:pPr>
              <w:jc w:val="both"/>
              <w:rPr>
                <w:rFonts w:ascii="Times New Roman" w:hAnsi="Times New Roman"/>
                <w:sz w:val="24"/>
                <w:szCs w:val="24"/>
              </w:rPr>
            </w:pPr>
          </w:p>
          <w:p w14:paraId="11C41024" w14:textId="77777777" w:rsidR="00E06841" w:rsidRDefault="00E06841" w:rsidP="007C4BE7">
            <w:pPr>
              <w:jc w:val="both"/>
              <w:rPr>
                <w:rFonts w:ascii="Times New Roman" w:hAnsi="Times New Roman"/>
                <w:sz w:val="24"/>
                <w:szCs w:val="24"/>
              </w:rPr>
            </w:pPr>
          </w:p>
          <w:p w14:paraId="44CB8CD3" w14:textId="77777777" w:rsidR="00E06841" w:rsidRDefault="00E06841" w:rsidP="007C4BE7">
            <w:pPr>
              <w:jc w:val="both"/>
              <w:rPr>
                <w:rFonts w:ascii="Times New Roman" w:hAnsi="Times New Roman"/>
                <w:sz w:val="24"/>
                <w:szCs w:val="24"/>
              </w:rPr>
            </w:pPr>
          </w:p>
          <w:p w14:paraId="525B3669" w14:textId="77777777" w:rsidR="00E06841" w:rsidRDefault="00E06841" w:rsidP="007C4BE7">
            <w:pPr>
              <w:jc w:val="both"/>
              <w:rPr>
                <w:rFonts w:ascii="Times New Roman" w:hAnsi="Times New Roman"/>
                <w:sz w:val="24"/>
                <w:szCs w:val="24"/>
              </w:rPr>
            </w:pPr>
          </w:p>
          <w:p w14:paraId="6D31B640" w14:textId="184922C7" w:rsidR="00E06841" w:rsidRDefault="00E06841" w:rsidP="007C4BE7">
            <w:pPr>
              <w:jc w:val="both"/>
              <w:rPr>
                <w:rFonts w:ascii="Times New Roman" w:hAnsi="Times New Roman"/>
                <w:sz w:val="24"/>
                <w:szCs w:val="24"/>
              </w:rPr>
            </w:pPr>
            <w:r>
              <w:rPr>
                <w:rFonts w:ascii="Times New Roman" w:hAnsi="Times New Roman"/>
                <w:sz w:val="24"/>
                <w:szCs w:val="24"/>
              </w:rPr>
              <w:t xml:space="preserve">8. </w:t>
            </w:r>
            <w:r w:rsidRPr="002B5879">
              <w:rPr>
                <w:rFonts w:ascii="Times New Roman" w:hAnsi="Times New Roman"/>
                <w:sz w:val="24"/>
                <w:szCs w:val="24"/>
              </w:rPr>
              <w:t>Приема се</w:t>
            </w:r>
            <w:r w:rsidR="00D61520" w:rsidRPr="002B5879">
              <w:rPr>
                <w:rFonts w:ascii="Times New Roman" w:hAnsi="Times New Roman"/>
                <w:sz w:val="24"/>
                <w:szCs w:val="24"/>
              </w:rPr>
              <w:t>.</w:t>
            </w:r>
          </w:p>
          <w:p w14:paraId="0320978D" w14:textId="77777777" w:rsidR="00E06841" w:rsidRDefault="00E06841" w:rsidP="007C4BE7">
            <w:pPr>
              <w:jc w:val="both"/>
              <w:rPr>
                <w:rFonts w:ascii="Times New Roman" w:hAnsi="Times New Roman"/>
                <w:sz w:val="24"/>
                <w:szCs w:val="24"/>
              </w:rPr>
            </w:pPr>
          </w:p>
          <w:p w14:paraId="28BEDA6B" w14:textId="77777777" w:rsidR="00E06841" w:rsidRDefault="00E06841" w:rsidP="007C4BE7">
            <w:pPr>
              <w:jc w:val="both"/>
              <w:rPr>
                <w:rFonts w:ascii="Times New Roman" w:hAnsi="Times New Roman"/>
                <w:sz w:val="24"/>
                <w:szCs w:val="24"/>
              </w:rPr>
            </w:pPr>
          </w:p>
          <w:p w14:paraId="48176623" w14:textId="77777777" w:rsidR="00E06841" w:rsidRDefault="00E06841" w:rsidP="007C4BE7">
            <w:pPr>
              <w:jc w:val="both"/>
              <w:rPr>
                <w:rFonts w:ascii="Times New Roman" w:hAnsi="Times New Roman"/>
                <w:sz w:val="24"/>
                <w:szCs w:val="24"/>
              </w:rPr>
            </w:pPr>
          </w:p>
          <w:p w14:paraId="0716F451" w14:textId="283E3041" w:rsidR="00E06841" w:rsidRDefault="00DD5A19" w:rsidP="007C4BE7">
            <w:pPr>
              <w:jc w:val="both"/>
              <w:rPr>
                <w:rFonts w:ascii="Times New Roman" w:hAnsi="Times New Roman"/>
                <w:sz w:val="24"/>
                <w:szCs w:val="24"/>
              </w:rPr>
            </w:pPr>
            <w:r>
              <w:rPr>
                <w:rFonts w:ascii="Times New Roman" w:hAnsi="Times New Roman"/>
                <w:sz w:val="24"/>
                <w:szCs w:val="24"/>
              </w:rPr>
              <w:t xml:space="preserve">9. </w:t>
            </w:r>
            <w:r w:rsidRPr="002B5879">
              <w:rPr>
                <w:rFonts w:ascii="Times New Roman" w:hAnsi="Times New Roman"/>
                <w:sz w:val="24"/>
                <w:szCs w:val="24"/>
              </w:rPr>
              <w:t>Не се приема. Всичката</w:t>
            </w:r>
            <w:r w:rsidR="00E06841" w:rsidRPr="002B5879">
              <w:rPr>
                <w:rFonts w:ascii="Times New Roman" w:hAnsi="Times New Roman"/>
                <w:sz w:val="24"/>
                <w:szCs w:val="24"/>
              </w:rPr>
              <w:t xml:space="preserve"> </w:t>
            </w:r>
            <w:r w:rsidR="00E06841">
              <w:rPr>
                <w:rFonts w:ascii="Times New Roman" w:hAnsi="Times New Roman"/>
                <w:sz w:val="24"/>
                <w:szCs w:val="24"/>
              </w:rPr>
              <w:t>необходима информация</w:t>
            </w:r>
            <w:r w:rsidR="000E7FF9">
              <w:rPr>
                <w:rFonts w:ascii="Times New Roman" w:hAnsi="Times New Roman"/>
                <w:sz w:val="24"/>
                <w:szCs w:val="24"/>
              </w:rPr>
              <w:t xml:space="preserve">, съдържащата се </w:t>
            </w:r>
            <w:r>
              <w:rPr>
                <w:rFonts w:ascii="Times New Roman" w:hAnsi="Times New Roman"/>
                <w:sz w:val="24"/>
                <w:szCs w:val="24"/>
              </w:rPr>
              <w:t xml:space="preserve">обикновено </w:t>
            </w:r>
            <w:r w:rsidR="000E7FF9">
              <w:rPr>
                <w:rFonts w:ascii="Times New Roman" w:hAnsi="Times New Roman"/>
                <w:sz w:val="24"/>
                <w:szCs w:val="24"/>
              </w:rPr>
              <w:t>в основна информация</w:t>
            </w:r>
            <w:r>
              <w:rPr>
                <w:rFonts w:ascii="Times New Roman" w:hAnsi="Times New Roman"/>
                <w:sz w:val="24"/>
                <w:szCs w:val="24"/>
              </w:rPr>
              <w:t>,</w:t>
            </w:r>
            <w:r w:rsidR="000E7FF9">
              <w:rPr>
                <w:rFonts w:ascii="Times New Roman" w:hAnsi="Times New Roman"/>
                <w:sz w:val="24"/>
                <w:szCs w:val="24"/>
              </w:rPr>
              <w:t xml:space="preserve"> </w:t>
            </w:r>
            <w:r w:rsidR="00E06841">
              <w:rPr>
                <w:rFonts w:ascii="Times New Roman" w:hAnsi="Times New Roman"/>
                <w:sz w:val="24"/>
                <w:szCs w:val="24"/>
              </w:rPr>
              <w:t xml:space="preserve">се </w:t>
            </w:r>
            <w:r w:rsidR="000E7FF9">
              <w:rPr>
                <w:rFonts w:ascii="Times New Roman" w:hAnsi="Times New Roman"/>
                <w:sz w:val="24"/>
                <w:szCs w:val="24"/>
              </w:rPr>
              <w:t>попълва от кандидата и във формуляра за кандидатстване в ИСУН.</w:t>
            </w:r>
          </w:p>
          <w:p w14:paraId="34F44121" w14:textId="77777777" w:rsidR="00E06841" w:rsidRDefault="00E06841" w:rsidP="007C4BE7">
            <w:pPr>
              <w:jc w:val="both"/>
              <w:rPr>
                <w:rFonts w:ascii="Times New Roman" w:hAnsi="Times New Roman"/>
                <w:sz w:val="24"/>
                <w:szCs w:val="24"/>
              </w:rPr>
            </w:pPr>
          </w:p>
          <w:p w14:paraId="7B7B3B05" w14:textId="28F9AD9C" w:rsidR="00E06841" w:rsidRDefault="00E06841" w:rsidP="002B5879">
            <w:pPr>
              <w:jc w:val="both"/>
              <w:rPr>
                <w:rFonts w:ascii="Times New Roman" w:hAnsi="Times New Roman"/>
                <w:sz w:val="24"/>
                <w:szCs w:val="24"/>
              </w:rPr>
            </w:pPr>
            <w:r w:rsidRPr="00D61520">
              <w:rPr>
                <w:rFonts w:ascii="Times New Roman" w:hAnsi="Times New Roman"/>
                <w:sz w:val="24"/>
                <w:szCs w:val="24"/>
              </w:rPr>
              <w:t xml:space="preserve">10. </w:t>
            </w:r>
            <w:r w:rsidR="000E7FF9" w:rsidRPr="00D61520">
              <w:rPr>
                <w:rFonts w:ascii="Times New Roman" w:hAnsi="Times New Roman"/>
                <w:sz w:val="24"/>
                <w:szCs w:val="24"/>
              </w:rPr>
              <w:t xml:space="preserve"> Приема се.</w:t>
            </w:r>
          </w:p>
          <w:p w14:paraId="6D13422E" w14:textId="77777777" w:rsidR="00E06841" w:rsidRDefault="00E06841" w:rsidP="007C4BE7">
            <w:pPr>
              <w:jc w:val="both"/>
              <w:rPr>
                <w:rFonts w:ascii="Times New Roman" w:hAnsi="Times New Roman"/>
                <w:sz w:val="24"/>
                <w:szCs w:val="24"/>
              </w:rPr>
            </w:pPr>
          </w:p>
          <w:p w14:paraId="7B23D67A" w14:textId="77777777" w:rsidR="00E06841" w:rsidRDefault="00E06841" w:rsidP="007C4BE7">
            <w:pPr>
              <w:jc w:val="both"/>
              <w:rPr>
                <w:rFonts w:ascii="Times New Roman" w:hAnsi="Times New Roman"/>
                <w:sz w:val="24"/>
                <w:szCs w:val="24"/>
              </w:rPr>
            </w:pPr>
          </w:p>
          <w:p w14:paraId="69DEA286" w14:textId="77777777" w:rsidR="00E06841" w:rsidRDefault="00E06841" w:rsidP="007C4BE7">
            <w:pPr>
              <w:jc w:val="both"/>
              <w:rPr>
                <w:rFonts w:ascii="Times New Roman" w:hAnsi="Times New Roman"/>
                <w:sz w:val="24"/>
                <w:szCs w:val="24"/>
              </w:rPr>
            </w:pPr>
          </w:p>
          <w:p w14:paraId="7B850E84" w14:textId="2922ED37" w:rsidR="00E06841" w:rsidRDefault="00E06841" w:rsidP="007C4BE7">
            <w:pPr>
              <w:jc w:val="both"/>
              <w:rPr>
                <w:rFonts w:ascii="Times New Roman" w:hAnsi="Times New Roman"/>
                <w:sz w:val="24"/>
                <w:szCs w:val="24"/>
              </w:rPr>
            </w:pPr>
            <w:r w:rsidRPr="002B5879">
              <w:rPr>
                <w:rFonts w:ascii="Times New Roman" w:hAnsi="Times New Roman"/>
                <w:sz w:val="24"/>
                <w:szCs w:val="24"/>
              </w:rPr>
              <w:t>11.</w:t>
            </w:r>
            <w:r w:rsidR="000E7FF9" w:rsidRPr="002B5879">
              <w:rPr>
                <w:rFonts w:ascii="Times New Roman" w:hAnsi="Times New Roman"/>
                <w:sz w:val="24"/>
                <w:szCs w:val="24"/>
              </w:rPr>
              <w:t xml:space="preserve"> Приема се</w:t>
            </w:r>
            <w:r w:rsidR="000E7FF9">
              <w:rPr>
                <w:rFonts w:ascii="Times New Roman" w:hAnsi="Times New Roman"/>
                <w:sz w:val="24"/>
                <w:szCs w:val="24"/>
              </w:rPr>
              <w:t>.</w:t>
            </w:r>
          </w:p>
          <w:p w14:paraId="7E1D2365" w14:textId="77777777" w:rsidR="00E06841" w:rsidRDefault="00E06841" w:rsidP="007C4BE7">
            <w:pPr>
              <w:jc w:val="both"/>
              <w:rPr>
                <w:rFonts w:ascii="Times New Roman" w:hAnsi="Times New Roman"/>
                <w:sz w:val="24"/>
                <w:szCs w:val="24"/>
              </w:rPr>
            </w:pPr>
          </w:p>
          <w:p w14:paraId="4336F9E0" w14:textId="77777777" w:rsidR="00E06841" w:rsidRDefault="00E06841" w:rsidP="007C4BE7">
            <w:pPr>
              <w:jc w:val="both"/>
              <w:rPr>
                <w:rFonts w:ascii="Times New Roman" w:hAnsi="Times New Roman"/>
                <w:sz w:val="24"/>
                <w:szCs w:val="24"/>
              </w:rPr>
            </w:pPr>
          </w:p>
          <w:p w14:paraId="0333FFC0" w14:textId="77777777" w:rsidR="00E06841" w:rsidRDefault="00E06841" w:rsidP="007C4BE7">
            <w:pPr>
              <w:jc w:val="both"/>
              <w:rPr>
                <w:rFonts w:ascii="Times New Roman" w:hAnsi="Times New Roman"/>
                <w:sz w:val="24"/>
                <w:szCs w:val="24"/>
              </w:rPr>
            </w:pPr>
          </w:p>
          <w:p w14:paraId="47E81D9E" w14:textId="77777777" w:rsidR="00E06841" w:rsidRDefault="00E06841" w:rsidP="007C4BE7">
            <w:pPr>
              <w:jc w:val="both"/>
              <w:rPr>
                <w:rFonts w:ascii="Times New Roman" w:hAnsi="Times New Roman"/>
                <w:sz w:val="24"/>
                <w:szCs w:val="24"/>
              </w:rPr>
            </w:pPr>
          </w:p>
          <w:p w14:paraId="58B689B6" w14:textId="77777777" w:rsidR="00E06841" w:rsidRDefault="00E06841" w:rsidP="007C4BE7">
            <w:pPr>
              <w:jc w:val="both"/>
              <w:rPr>
                <w:rFonts w:ascii="Times New Roman" w:hAnsi="Times New Roman"/>
                <w:sz w:val="24"/>
                <w:szCs w:val="24"/>
              </w:rPr>
            </w:pPr>
          </w:p>
          <w:p w14:paraId="100BCEB6" w14:textId="77777777" w:rsidR="00E06841" w:rsidRDefault="00E06841" w:rsidP="007C4BE7">
            <w:pPr>
              <w:jc w:val="both"/>
              <w:rPr>
                <w:rFonts w:ascii="Times New Roman" w:hAnsi="Times New Roman"/>
                <w:sz w:val="24"/>
                <w:szCs w:val="24"/>
              </w:rPr>
            </w:pPr>
          </w:p>
          <w:p w14:paraId="6C38B206" w14:textId="77777777" w:rsidR="00E06841" w:rsidRDefault="00E06841" w:rsidP="007C4BE7">
            <w:pPr>
              <w:jc w:val="both"/>
              <w:rPr>
                <w:rFonts w:ascii="Times New Roman" w:hAnsi="Times New Roman"/>
                <w:sz w:val="24"/>
                <w:szCs w:val="24"/>
              </w:rPr>
            </w:pPr>
          </w:p>
          <w:p w14:paraId="1E5FB233" w14:textId="77777777" w:rsidR="00E06841" w:rsidRDefault="00E06841" w:rsidP="007C4BE7">
            <w:pPr>
              <w:jc w:val="both"/>
              <w:rPr>
                <w:rFonts w:ascii="Times New Roman" w:hAnsi="Times New Roman"/>
                <w:sz w:val="24"/>
                <w:szCs w:val="24"/>
              </w:rPr>
            </w:pPr>
          </w:p>
          <w:p w14:paraId="0EE9E972" w14:textId="3BF326EE" w:rsidR="00E06841" w:rsidRDefault="00E06841" w:rsidP="002B5879">
            <w:pPr>
              <w:jc w:val="both"/>
              <w:rPr>
                <w:rFonts w:ascii="Times New Roman" w:hAnsi="Times New Roman"/>
                <w:sz w:val="24"/>
                <w:szCs w:val="24"/>
              </w:rPr>
            </w:pPr>
            <w:r>
              <w:rPr>
                <w:rFonts w:ascii="Times New Roman" w:hAnsi="Times New Roman"/>
                <w:sz w:val="24"/>
                <w:szCs w:val="24"/>
              </w:rPr>
              <w:t>12. Приема се</w:t>
            </w:r>
            <w:r w:rsidR="000E7FF9">
              <w:rPr>
                <w:rFonts w:ascii="Times New Roman" w:hAnsi="Times New Roman"/>
                <w:sz w:val="24"/>
                <w:szCs w:val="24"/>
              </w:rPr>
              <w:t>.</w:t>
            </w:r>
          </w:p>
          <w:p w14:paraId="1EA85224" w14:textId="77777777" w:rsidR="00E06841" w:rsidRDefault="00E06841" w:rsidP="007C4BE7">
            <w:pPr>
              <w:jc w:val="both"/>
              <w:rPr>
                <w:rFonts w:ascii="Times New Roman" w:hAnsi="Times New Roman"/>
                <w:sz w:val="24"/>
                <w:szCs w:val="24"/>
              </w:rPr>
            </w:pPr>
          </w:p>
          <w:p w14:paraId="2616A654" w14:textId="77777777" w:rsidR="00E06841" w:rsidRDefault="00E06841" w:rsidP="007C4BE7">
            <w:pPr>
              <w:jc w:val="both"/>
              <w:rPr>
                <w:rFonts w:ascii="Times New Roman" w:hAnsi="Times New Roman"/>
                <w:sz w:val="24"/>
                <w:szCs w:val="24"/>
              </w:rPr>
            </w:pPr>
          </w:p>
          <w:p w14:paraId="2FF8ECA7" w14:textId="77777777" w:rsidR="00E06841" w:rsidRDefault="00E06841" w:rsidP="007C4BE7">
            <w:pPr>
              <w:jc w:val="both"/>
              <w:rPr>
                <w:rFonts w:ascii="Times New Roman" w:hAnsi="Times New Roman"/>
                <w:sz w:val="24"/>
                <w:szCs w:val="24"/>
              </w:rPr>
            </w:pPr>
          </w:p>
          <w:p w14:paraId="18AB1D1D" w14:textId="77777777" w:rsidR="00E06841" w:rsidRDefault="00E06841" w:rsidP="007C4BE7">
            <w:pPr>
              <w:jc w:val="both"/>
              <w:rPr>
                <w:rFonts w:ascii="Times New Roman" w:hAnsi="Times New Roman"/>
                <w:sz w:val="24"/>
                <w:szCs w:val="24"/>
              </w:rPr>
            </w:pPr>
          </w:p>
          <w:p w14:paraId="4E30E11B" w14:textId="77777777" w:rsidR="00E06841" w:rsidRDefault="00E06841" w:rsidP="007C4BE7">
            <w:pPr>
              <w:jc w:val="both"/>
              <w:rPr>
                <w:rFonts w:ascii="Times New Roman" w:hAnsi="Times New Roman"/>
                <w:sz w:val="24"/>
                <w:szCs w:val="24"/>
              </w:rPr>
            </w:pPr>
          </w:p>
          <w:p w14:paraId="4C7C83B3" w14:textId="77777777" w:rsidR="00E06841" w:rsidRDefault="00E06841" w:rsidP="007C4BE7">
            <w:pPr>
              <w:jc w:val="both"/>
              <w:rPr>
                <w:rFonts w:ascii="Times New Roman" w:hAnsi="Times New Roman"/>
                <w:sz w:val="24"/>
                <w:szCs w:val="24"/>
              </w:rPr>
            </w:pPr>
          </w:p>
          <w:p w14:paraId="144025D3" w14:textId="77777777" w:rsidR="00E06841" w:rsidRDefault="00E06841" w:rsidP="007C4BE7">
            <w:pPr>
              <w:jc w:val="both"/>
              <w:rPr>
                <w:rFonts w:ascii="Times New Roman" w:hAnsi="Times New Roman"/>
                <w:sz w:val="24"/>
                <w:szCs w:val="24"/>
              </w:rPr>
            </w:pPr>
          </w:p>
          <w:p w14:paraId="19B7B9D8" w14:textId="240B1DBA" w:rsidR="00E06841" w:rsidRDefault="00E06841" w:rsidP="007C4BE7">
            <w:pPr>
              <w:jc w:val="both"/>
              <w:rPr>
                <w:rFonts w:ascii="Times New Roman" w:hAnsi="Times New Roman"/>
                <w:sz w:val="24"/>
                <w:szCs w:val="24"/>
              </w:rPr>
            </w:pPr>
          </w:p>
          <w:p w14:paraId="7023858E" w14:textId="73EA26C9" w:rsidR="00E06841" w:rsidRDefault="00091F76" w:rsidP="002B5879">
            <w:pPr>
              <w:jc w:val="both"/>
              <w:rPr>
                <w:rFonts w:ascii="Times New Roman" w:hAnsi="Times New Roman"/>
                <w:sz w:val="24"/>
                <w:szCs w:val="24"/>
              </w:rPr>
            </w:pPr>
            <w:r>
              <w:rPr>
                <w:rFonts w:ascii="Times New Roman" w:hAnsi="Times New Roman"/>
                <w:sz w:val="24"/>
                <w:szCs w:val="24"/>
              </w:rPr>
              <w:t>13. Приема се частично.</w:t>
            </w:r>
          </w:p>
          <w:p w14:paraId="09ED5536" w14:textId="77777777" w:rsidR="00E06841" w:rsidRDefault="00E06841" w:rsidP="007C4BE7">
            <w:pPr>
              <w:jc w:val="both"/>
              <w:rPr>
                <w:rFonts w:ascii="Times New Roman" w:hAnsi="Times New Roman"/>
                <w:sz w:val="24"/>
                <w:szCs w:val="24"/>
              </w:rPr>
            </w:pPr>
          </w:p>
          <w:p w14:paraId="73FE9BBA" w14:textId="77777777" w:rsidR="00E06841" w:rsidRDefault="00E06841" w:rsidP="007C4BE7">
            <w:pPr>
              <w:jc w:val="both"/>
              <w:rPr>
                <w:rFonts w:ascii="Times New Roman" w:hAnsi="Times New Roman"/>
                <w:sz w:val="24"/>
                <w:szCs w:val="24"/>
              </w:rPr>
            </w:pPr>
          </w:p>
          <w:p w14:paraId="38D0868F" w14:textId="77777777" w:rsidR="00E06841" w:rsidRDefault="00E06841" w:rsidP="007C4BE7">
            <w:pPr>
              <w:jc w:val="both"/>
              <w:rPr>
                <w:rFonts w:ascii="Times New Roman" w:hAnsi="Times New Roman"/>
                <w:sz w:val="24"/>
                <w:szCs w:val="24"/>
              </w:rPr>
            </w:pPr>
          </w:p>
          <w:p w14:paraId="14F881C2" w14:textId="77777777" w:rsidR="00E06841" w:rsidRDefault="00E06841" w:rsidP="007C4BE7">
            <w:pPr>
              <w:jc w:val="both"/>
              <w:rPr>
                <w:rFonts w:ascii="Times New Roman" w:hAnsi="Times New Roman"/>
                <w:sz w:val="24"/>
                <w:szCs w:val="24"/>
              </w:rPr>
            </w:pPr>
          </w:p>
          <w:p w14:paraId="5A385956" w14:textId="77777777" w:rsidR="00E06841" w:rsidRDefault="00E06841" w:rsidP="007C4BE7">
            <w:pPr>
              <w:jc w:val="both"/>
              <w:rPr>
                <w:rFonts w:ascii="Times New Roman" w:hAnsi="Times New Roman"/>
                <w:sz w:val="24"/>
                <w:szCs w:val="24"/>
              </w:rPr>
            </w:pPr>
          </w:p>
          <w:p w14:paraId="1F643F08" w14:textId="77777777" w:rsidR="00E06841" w:rsidRDefault="00E06841" w:rsidP="007C4BE7">
            <w:pPr>
              <w:jc w:val="both"/>
              <w:rPr>
                <w:rFonts w:ascii="Times New Roman" w:hAnsi="Times New Roman"/>
                <w:sz w:val="24"/>
                <w:szCs w:val="24"/>
              </w:rPr>
            </w:pPr>
          </w:p>
          <w:p w14:paraId="2B8403BF" w14:textId="77777777" w:rsidR="00E06841" w:rsidRDefault="00E06841" w:rsidP="007C4BE7">
            <w:pPr>
              <w:jc w:val="both"/>
              <w:rPr>
                <w:rFonts w:ascii="Times New Roman" w:hAnsi="Times New Roman"/>
                <w:sz w:val="24"/>
                <w:szCs w:val="24"/>
              </w:rPr>
            </w:pPr>
          </w:p>
          <w:p w14:paraId="7AFD60A6" w14:textId="77777777" w:rsidR="00E06841" w:rsidRDefault="00E06841" w:rsidP="007C4BE7">
            <w:pPr>
              <w:jc w:val="both"/>
              <w:rPr>
                <w:rFonts w:ascii="Times New Roman" w:hAnsi="Times New Roman"/>
                <w:sz w:val="24"/>
                <w:szCs w:val="24"/>
              </w:rPr>
            </w:pPr>
          </w:p>
          <w:p w14:paraId="58A83BD4" w14:textId="77777777" w:rsidR="00E06841" w:rsidRDefault="00E06841" w:rsidP="007C4BE7">
            <w:pPr>
              <w:jc w:val="both"/>
              <w:rPr>
                <w:rFonts w:ascii="Times New Roman" w:hAnsi="Times New Roman"/>
                <w:sz w:val="24"/>
                <w:szCs w:val="24"/>
              </w:rPr>
            </w:pPr>
          </w:p>
          <w:p w14:paraId="6F70B13C" w14:textId="77777777" w:rsidR="00E06841" w:rsidRDefault="00E06841" w:rsidP="007C4BE7">
            <w:pPr>
              <w:jc w:val="both"/>
              <w:rPr>
                <w:rFonts w:ascii="Times New Roman" w:hAnsi="Times New Roman"/>
                <w:sz w:val="24"/>
                <w:szCs w:val="24"/>
              </w:rPr>
            </w:pPr>
          </w:p>
          <w:p w14:paraId="76143A42" w14:textId="77777777" w:rsidR="00E06841" w:rsidRDefault="00E06841" w:rsidP="007C4BE7">
            <w:pPr>
              <w:jc w:val="both"/>
              <w:rPr>
                <w:rFonts w:ascii="Times New Roman" w:hAnsi="Times New Roman"/>
                <w:sz w:val="24"/>
                <w:szCs w:val="24"/>
              </w:rPr>
            </w:pPr>
          </w:p>
          <w:p w14:paraId="440CA7BB" w14:textId="77777777" w:rsidR="00E06841" w:rsidRDefault="00E06841" w:rsidP="007C4BE7">
            <w:pPr>
              <w:jc w:val="both"/>
              <w:rPr>
                <w:rFonts w:ascii="Times New Roman" w:hAnsi="Times New Roman"/>
                <w:sz w:val="24"/>
                <w:szCs w:val="24"/>
              </w:rPr>
            </w:pPr>
          </w:p>
          <w:p w14:paraId="66B6DDD1" w14:textId="77777777" w:rsidR="00E06841" w:rsidRDefault="00E06841" w:rsidP="007C4BE7">
            <w:pPr>
              <w:jc w:val="both"/>
              <w:rPr>
                <w:rFonts w:ascii="Times New Roman" w:hAnsi="Times New Roman"/>
                <w:sz w:val="24"/>
                <w:szCs w:val="24"/>
              </w:rPr>
            </w:pPr>
          </w:p>
          <w:p w14:paraId="145F7D57" w14:textId="77777777" w:rsidR="00E06841" w:rsidRDefault="00E06841" w:rsidP="007C4BE7">
            <w:pPr>
              <w:jc w:val="both"/>
              <w:rPr>
                <w:rFonts w:ascii="Times New Roman" w:hAnsi="Times New Roman"/>
                <w:sz w:val="24"/>
                <w:szCs w:val="24"/>
              </w:rPr>
            </w:pPr>
          </w:p>
          <w:p w14:paraId="6C57EFE6" w14:textId="1AC59287" w:rsidR="00E06841" w:rsidRPr="00091F76" w:rsidRDefault="00091F76" w:rsidP="00091F76">
            <w:pPr>
              <w:jc w:val="both"/>
              <w:rPr>
                <w:rFonts w:ascii="Times New Roman" w:hAnsi="Times New Roman"/>
                <w:sz w:val="24"/>
                <w:szCs w:val="24"/>
              </w:rPr>
            </w:pPr>
            <w:r>
              <w:rPr>
                <w:rFonts w:ascii="Times New Roman" w:hAnsi="Times New Roman"/>
                <w:sz w:val="24"/>
                <w:szCs w:val="24"/>
              </w:rPr>
              <w:t>1</w:t>
            </w:r>
            <w:r w:rsidRPr="002B5879">
              <w:rPr>
                <w:rFonts w:ascii="Times New Roman" w:hAnsi="Times New Roman"/>
                <w:sz w:val="24"/>
                <w:szCs w:val="24"/>
              </w:rPr>
              <w:t xml:space="preserve">. </w:t>
            </w:r>
            <w:r w:rsidR="00906E69" w:rsidRPr="002B5879">
              <w:rPr>
                <w:rFonts w:ascii="Times New Roman" w:hAnsi="Times New Roman"/>
                <w:sz w:val="24"/>
                <w:szCs w:val="24"/>
              </w:rPr>
              <w:t>Приема се</w:t>
            </w:r>
            <w:r w:rsidRPr="002B5879">
              <w:rPr>
                <w:rFonts w:ascii="Times New Roman" w:hAnsi="Times New Roman"/>
                <w:sz w:val="24"/>
                <w:szCs w:val="24"/>
              </w:rPr>
              <w:t>.</w:t>
            </w:r>
          </w:p>
          <w:p w14:paraId="5436AA28" w14:textId="77777777" w:rsidR="00E06841" w:rsidRDefault="00E06841" w:rsidP="007C4BE7">
            <w:pPr>
              <w:jc w:val="both"/>
              <w:rPr>
                <w:rFonts w:ascii="Times New Roman" w:hAnsi="Times New Roman"/>
                <w:sz w:val="24"/>
                <w:szCs w:val="24"/>
              </w:rPr>
            </w:pPr>
          </w:p>
          <w:p w14:paraId="0F458B1B" w14:textId="77777777" w:rsidR="00E06841" w:rsidRDefault="00E06841" w:rsidP="007C4BE7">
            <w:pPr>
              <w:jc w:val="both"/>
              <w:rPr>
                <w:rFonts w:ascii="Times New Roman" w:hAnsi="Times New Roman"/>
                <w:sz w:val="24"/>
                <w:szCs w:val="24"/>
              </w:rPr>
            </w:pPr>
          </w:p>
          <w:p w14:paraId="79808881" w14:textId="77777777" w:rsidR="00E06841" w:rsidRDefault="00E06841" w:rsidP="007C4BE7">
            <w:pPr>
              <w:jc w:val="both"/>
              <w:rPr>
                <w:rFonts w:ascii="Times New Roman" w:hAnsi="Times New Roman"/>
                <w:sz w:val="24"/>
                <w:szCs w:val="24"/>
              </w:rPr>
            </w:pPr>
          </w:p>
          <w:p w14:paraId="02DC1CA7" w14:textId="77777777" w:rsidR="00E06841" w:rsidRDefault="00E06841" w:rsidP="007C4BE7">
            <w:pPr>
              <w:jc w:val="both"/>
              <w:rPr>
                <w:rFonts w:ascii="Times New Roman" w:hAnsi="Times New Roman"/>
                <w:sz w:val="24"/>
                <w:szCs w:val="24"/>
              </w:rPr>
            </w:pPr>
          </w:p>
          <w:p w14:paraId="5655E120" w14:textId="2892F30D" w:rsidR="00E06841" w:rsidRPr="00091F76" w:rsidRDefault="00091F76" w:rsidP="00091F76">
            <w:pPr>
              <w:jc w:val="both"/>
              <w:rPr>
                <w:rFonts w:ascii="Times New Roman" w:hAnsi="Times New Roman"/>
                <w:sz w:val="24"/>
                <w:szCs w:val="24"/>
              </w:rPr>
            </w:pPr>
            <w:r>
              <w:rPr>
                <w:rFonts w:ascii="Times New Roman" w:hAnsi="Times New Roman"/>
                <w:sz w:val="24"/>
                <w:szCs w:val="24"/>
              </w:rPr>
              <w:t>2</w:t>
            </w:r>
            <w:r w:rsidRPr="002B5879">
              <w:rPr>
                <w:rFonts w:ascii="Times New Roman" w:hAnsi="Times New Roman"/>
                <w:sz w:val="24"/>
                <w:szCs w:val="24"/>
              </w:rPr>
              <w:t xml:space="preserve">. </w:t>
            </w:r>
            <w:r w:rsidR="009800CB" w:rsidRPr="002B5879">
              <w:rPr>
                <w:rFonts w:ascii="Times New Roman" w:hAnsi="Times New Roman"/>
                <w:sz w:val="24"/>
                <w:szCs w:val="24"/>
              </w:rPr>
              <w:t>Приема се</w:t>
            </w:r>
            <w:r w:rsidRPr="002B5879">
              <w:rPr>
                <w:rFonts w:ascii="Times New Roman" w:hAnsi="Times New Roman"/>
                <w:sz w:val="24"/>
                <w:szCs w:val="24"/>
              </w:rPr>
              <w:t>.</w:t>
            </w:r>
          </w:p>
          <w:p w14:paraId="213C6220" w14:textId="77777777" w:rsidR="00E06841" w:rsidRDefault="00E06841" w:rsidP="007C4BE7">
            <w:pPr>
              <w:jc w:val="both"/>
              <w:rPr>
                <w:rFonts w:ascii="Times New Roman" w:hAnsi="Times New Roman"/>
                <w:sz w:val="24"/>
                <w:szCs w:val="24"/>
              </w:rPr>
            </w:pPr>
          </w:p>
          <w:p w14:paraId="5675B02F" w14:textId="77777777" w:rsidR="00E06841" w:rsidRDefault="00E06841" w:rsidP="007C4BE7">
            <w:pPr>
              <w:jc w:val="both"/>
              <w:rPr>
                <w:rFonts w:ascii="Times New Roman" w:hAnsi="Times New Roman"/>
                <w:sz w:val="24"/>
                <w:szCs w:val="24"/>
              </w:rPr>
            </w:pPr>
          </w:p>
          <w:p w14:paraId="795CB4E7" w14:textId="77777777" w:rsidR="00E06841" w:rsidRDefault="00E06841" w:rsidP="007C4BE7">
            <w:pPr>
              <w:jc w:val="both"/>
              <w:rPr>
                <w:rFonts w:ascii="Times New Roman" w:hAnsi="Times New Roman"/>
                <w:sz w:val="24"/>
                <w:szCs w:val="24"/>
              </w:rPr>
            </w:pPr>
          </w:p>
          <w:p w14:paraId="125FBDF2" w14:textId="2883016E" w:rsidR="00E06841" w:rsidRPr="009800CB" w:rsidRDefault="00906E69" w:rsidP="002B5879">
            <w:pPr>
              <w:jc w:val="both"/>
              <w:rPr>
                <w:rFonts w:ascii="Times New Roman" w:hAnsi="Times New Roman"/>
                <w:sz w:val="24"/>
                <w:szCs w:val="24"/>
              </w:rPr>
            </w:pPr>
            <w:r>
              <w:rPr>
                <w:rFonts w:ascii="Times New Roman" w:hAnsi="Times New Roman"/>
                <w:sz w:val="24"/>
                <w:szCs w:val="24"/>
              </w:rPr>
              <w:t>2.1.</w:t>
            </w:r>
            <w:r w:rsidR="009800CB">
              <w:rPr>
                <w:rFonts w:ascii="Times New Roman" w:hAnsi="Times New Roman"/>
                <w:sz w:val="24"/>
                <w:szCs w:val="24"/>
                <w:lang w:val="en-US"/>
              </w:rPr>
              <w:t xml:space="preserve"> </w:t>
            </w:r>
            <w:r w:rsidR="009800CB">
              <w:rPr>
                <w:rFonts w:ascii="Times New Roman" w:hAnsi="Times New Roman"/>
                <w:sz w:val="24"/>
                <w:szCs w:val="24"/>
              </w:rPr>
              <w:t>Приема се</w:t>
            </w:r>
            <w:r w:rsidR="00091F76">
              <w:rPr>
                <w:rFonts w:ascii="Times New Roman" w:hAnsi="Times New Roman"/>
                <w:sz w:val="24"/>
                <w:szCs w:val="24"/>
              </w:rPr>
              <w:t>.</w:t>
            </w:r>
          </w:p>
          <w:p w14:paraId="5EC573B0" w14:textId="77777777" w:rsidR="00E06841" w:rsidRDefault="00E06841" w:rsidP="007C4BE7">
            <w:pPr>
              <w:jc w:val="both"/>
              <w:rPr>
                <w:rFonts w:ascii="Times New Roman" w:hAnsi="Times New Roman"/>
                <w:sz w:val="24"/>
                <w:szCs w:val="24"/>
              </w:rPr>
            </w:pPr>
          </w:p>
          <w:p w14:paraId="4AF0745F" w14:textId="77777777" w:rsidR="00E06841" w:rsidRDefault="00E06841" w:rsidP="007C4BE7">
            <w:pPr>
              <w:jc w:val="both"/>
              <w:rPr>
                <w:rFonts w:ascii="Times New Roman" w:hAnsi="Times New Roman"/>
                <w:sz w:val="24"/>
                <w:szCs w:val="24"/>
              </w:rPr>
            </w:pPr>
          </w:p>
          <w:p w14:paraId="6445021A" w14:textId="77777777" w:rsidR="00E06841" w:rsidRDefault="00E06841" w:rsidP="007C4BE7">
            <w:pPr>
              <w:jc w:val="both"/>
              <w:rPr>
                <w:rFonts w:ascii="Times New Roman" w:hAnsi="Times New Roman"/>
                <w:sz w:val="24"/>
                <w:szCs w:val="24"/>
              </w:rPr>
            </w:pPr>
          </w:p>
          <w:p w14:paraId="1C14FECF" w14:textId="77777777" w:rsidR="00E06841" w:rsidRDefault="00E06841" w:rsidP="007C4BE7">
            <w:pPr>
              <w:jc w:val="both"/>
              <w:rPr>
                <w:rFonts w:ascii="Times New Roman" w:hAnsi="Times New Roman"/>
                <w:sz w:val="24"/>
                <w:szCs w:val="24"/>
              </w:rPr>
            </w:pPr>
          </w:p>
          <w:p w14:paraId="063A3A70" w14:textId="77777777" w:rsidR="00E06841" w:rsidRDefault="00E06841" w:rsidP="007C4BE7">
            <w:pPr>
              <w:jc w:val="both"/>
              <w:rPr>
                <w:rFonts w:ascii="Times New Roman" w:hAnsi="Times New Roman"/>
                <w:sz w:val="24"/>
                <w:szCs w:val="24"/>
              </w:rPr>
            </w:pPr>
          </w:p>
          <w:p w14:paraId="797BCCCB" w14:textId="77777777" w:rsidR="00E06841" w:rsidRDefault="00E06841" w:rsidP="007C4BE7">
            <w:pPr>
              <w:jc w:val="both"/>
              <w:rPr>
                <w:rFonts w:ascii="Times New Roman" w:hAnsi="Times New Roman"/>
                <w:sz w:val="24"/>
                <w:szCs w:val="24"/>
              </w:rPr>
            </w:pPr>
          </w:p>
          <w:p w14:paraId="64A040DE" w14:textId="77777777" w:rsidR="00E06841" w:rsidRDefault="00E06841" w:rsidP="007C4BE7">
            <w:pPr>
              <w:jc w:val="both"/>
              <w:rPr>
                <w:rFonts w:ascii="Times New Roman" w:hAnsi="Times New Roman"/>
                <w:sz w:val="24"/>
                <w:szCs w:val="24"/>
              </w:rPr>
            </w:pPr>
          </w:p>
          <w:p w14:paraId="68BF2108" w14:textId="77777777" w:rsidR="00E06841" w:rsidRDefault="00E06841" w:rsidP="007C4BE7">
            <w:pPr>
              <w:jc w:val="both"/>
              <w:rPr>
                <w:rFonts w:ascii="Times New Roman" w:hAnsi="Times New Roman"/>
                <w:sz w:val="24"/>
                <w:szCs w:val="24"/>
              </w:rPr>
            </w:pPr>
          </w:p>
          <w:p w14:paraId="7FE0DA61" w14:textId="44DAAC48" w:rsidR="00E06841" w:rsidRPr="00091F76" w:rsidRDefault="00091F76" w:rsidP="002B5879">
            <w:pPr>
              <w:pStyle w:val="ListParagraph"/>
              <w:numPr>
                <w:ilvl w:val="1"/>
                <w:numId w:val="12"/>
              </w:numPr>
              <w:jc w:val="both"/>
              <w:rPr>
                <w:rFonts w:ascii="Times New Roman" w:hAnsi="Times New Roman"/>
                <w:sz w:val="24"/>
                <w:szCs w:val="24"/>
                <w:lang w:val="en-US"/>
              </w:rPr>
            </w:pPr>
            <w:r>
              <w:rPr>
                <w:rFonts w:ascii="Times New Roman" w:hAnsi="Times New Roman"/>
                <w:sz w:val="24"/>
                <w:szCs w:val="24"/>
              </w:rPr>
              <w:t xml:space="preserve"> </w:t>
            </w:r>
            <w:r w:rsidRPr="00091F76">
              <w:rPr>
                <w:rFonts w:ascii="Times New Roman" w:hAnsi="Times New Roman"/>
                <w:sz w:val="24"/>
                <w:szCs w:val="24"/>
              </w:rPr>
              <w:t>Приема се</w:t>
            </w:r>
            <w:r>
              <w:rPr>
                <w:rFonts w:ascii="Times New Roman" w:hAnsi="Times New Roman"/>
                <w:sz w:val="24"/>
                <w:szCs w:val="24"/>
              </w:rPr>
              <w:t>.</w:t>
            </w:r>
          </w:p>
          <w:p w14:paraId="18F1AFCD" w14:textId="77777777" w:rsidR="00E06841" w:rsidRDefault="00E06841" w:rsidP="007C4BE7">
            <w:pPr>
              <w:jc w:val="both"/>
              <w:rPr>
                <w:rFonts w:ascii="Times New Roman" w:hAnsi="Times New Roman"/>
                <w:sz w:val="24"/>
                <w:szCs w:val="24"/>
              </w:rPr>
            </w:pPr>
          </w:p>
          <w:p w14:paraId="4499A031" w14:textId="456CCF5D" w:rsidR="00E06841" w:rsidRDefault="00E06841" w:rsidP="007C4BE7">
            <w:pPr>
              <w:jc w:val="both"/>
              <w:rPr>
                <w:rFonts w:ascii="Times New Roman" w:hAnsi="Times New Roman"/>
                <w:sz w:val="24"/>
                <w:szCs w:val="24"/>
              </w:rPr>
            </w:pPr>
          </w:p>
          <w:p w14:paraId="1965C7E8" w14:textId="14101F66" w:rsidR="00E06841" w:rsidRPr="00091F76" w:rsidRDefault="00091F76" w:rsidP="002B5879">
            <w:pPr>
              <w:pStyle w:val="ListParagraph"/>
              <w:numPr>
                <w:ilvl w:val="1"/>
                <w:numId w:val="12"/>
              </w:numPr>
              <w:jc w:val="both"/>
              <w:rPr>
                <w:rFonts w:ascii="Times New Roman" w:hAnsi="Times New Roman"/>
                <w:sz w:val="24"/>
                <w:szCs w:val="24"/>
              </w:rPr>
            </w:pPr>
            <w:r>
              <w:rPr>
                <w:rFonts w:ascii="Times New Roman" w:hAnsi="Times New Roman"/>
                <w:sz w:val="24"/>
                <w:szCs w:val="24"/>
              </w:rPr>
              <w:t xml:space="preserve"> </w:t>
            </w:r>
            <w:r w:rsidRPr="00091F76">
              <w:rPr>
                <w:rFonts w:ascii="Times New Roman" w:hAnsi="Times New Roman"/>
                <w:sz w:val="24"/>
                <w:szCs w:val="24"/>
              </w:rPr>
              <w:t>Приема се</w:t>
            </w:r>
            <w:r>
              <w:rPr>
                <w:rFonts w:ascii="Times New Roman" w:hAnsi="Times New Roman"/>
                <w:sz w:val="24"/>
                <w:szCs w:val="24"/>
              </w:rPr>
              <w:t>.</w:t>
            </w:r>
          </w:p>
          <w:p w14:paraId="172B0407" w14:textId="77777777" w:rsidR="00E06841" w:rsidRDefault="00E06841" w:rsidP="007C4BE7">
            <w:pPr>
              <w:jc w:val="both"/>
              <w:rPr>
                <w:rFonts w:ascii="Times New Roman" w:hAnsi="Times New Roman"/>
                <w:sz w:val="24"/>
                <w:szCs w:val="24"/>
              </w:rPr>
            </w:pPr>
          </w:p>
          <w:p w14:paraId="69EFE259" w14:textId="77777777" w:rsidR="00E06841" w:rsidRDefault="00E06841" w:rsidP="007C4BE7">
            <w:pPr>
              <w:jc w:val="both"/>
              <w:rPr>
                <w:rFonts w:ascii="Times New Roman" w:hAnsi="Times New Roman"/>
                <w:sz w:val="24"/>
                <w:szCs w:val="24"/>
              </w:rPr>
            </w:pPr>
          </w:p>
          <w:p w14:paraId="3C6D85B5" w14:textId="77777777" w:rsidR="00E06841" w:rsidRDefault="00E06841" w:rsidP="007C4BE7">
            <w:pPr>
              <w:jc w:val="both"/>
              <w:rPr>
                <w:rFonts w:ascii="Times New Roman" w:hAnsi="Times New Roman"/>
                <w:sz w:val="24"/>
                <w:szCs w:val="24"/>
              </w:rPr>
            </w:pPr>
          </w:p>
          <w:p w14:paraId="701277C9" w14:textId="77777777" w:rsidR="00E06841" w:rsidRDefault="00E06841" w:rsidP="007C4BE7">
            <w:pPr>
              <w:jc w:val="both"/>
              <w:rPr>
                <w:rFonts w:ascii="Times New Roman" w:hAnsi="Times New Roman"/>
                <w:sz w:val="24"/>
                <w:szCs w:val="24"/>
              </w:rPr>
            </w:pPr>
          </w:p>
          <w:p w14:paraId="464FF583" w14:textId="77777777" w:rsidR="00E06841" w:rsidRDefault="00E06841" w:rsidP="007C4BE7">
            <w:pPr>
              <w:jc w:val="both"/>
              <w:rPr>
                <w:rFonts w:ascii="Times New Roman" w:hAnsi="Times New Roman"/>
                <w:sz w:val="24"/>
                <w:szCs w:val="24"/>
              </w:rPr>
            </w:pPr>
          </w:p>
          <w:p w14:paraId="4D98535E" w14:textId="77777777" w:rsidR="00E06841" w:rsidRDefault="00E06841" w:rsidP="007C4BE7">
            <w:pPr>
              <w:jc w:val="both"/>
              <w:rPr>
                <w:rFonts w:ascii="Times New Roman" w:hAnsi="Times New Roman"/>
                <w:sz w:val="24"/>
                <w:szCs w:val="24"/>
              </w:rPr>
            </w:pPr>
          </w:p>
          <w:p w14:paraId="446F4166" w14:textId="77777777" w:rsidR="00E06841" w:rsidRDefault="00E06841" w:rsidP="007C4BE7">
            <w:pPr>
              <w:jc w:val="both"/>
              <w:rPr>
                <w:rFonts w:ascii="Times New Roman" w:hAnsi="Times New Roman"/>
                <w:sz w:val="24"/>
                <w:szCs w:val="24"/>
              </w:rPr>
            </w:pPr>
          </w:p>
          <w:p w14:paraId="7E37EC75" w14:textId="77777777" w:rsidR="00E06841" w:rsidRDefault="00E06841" w:rsidP="007C4BE7">
            <w:pPr>
              <w:jc w:val="both"/>
              <w:rPr>
                <w:rFonts w:ascii="Times New Roman" w:hAnsi="Times New Roman"/>
                <w:sz w:val="24"/>
                <w:szCs w:val="24"/>
              </w:rPr>
            </w:pPr>
          </w:p>
          <w:p w14:paraId="7185C8AD" w14:textId="77777777" w:rsidR="00E06841" w:rsidRDefault="00E06841" w:rsidP="007C4BE7">
            <w:pPr>
              <w:jc w:val="both"/>
              <w:rPr>
                <w:rFonts w:ascii="Times New Roman" w:hAnsi="Times New Roman"/>
                <w:sz w:val="24"/>
                <w:szCs w:val="24"/>
              </w:rPr>
            </w:pPr>
          </w:p>
          <w:p w14:paraId="5A8F2E06" w14:textId="77777777" w:rsidR="00E06841" w:rsidRDefault="00E06841" w:rsidP="007C4BE7">
            <w:pPr>
              <w:jc w:val="both"/>
              <w:rPr>
                <w:rFonts w:ascii="Times New Roman" w:hAnsi="Times New Roman"/>
                <w:sz w:val="24"/>
                <w:szCs w:val="24"/>
              </w:rPr>
            </w:pPr>
          </w:p>
          <w:p w14:paraId="1AC8112C" w14:textId="77777777" w:rsidR="00E06841" w:rsidRDefault="00E06841" w:rsidP="007C4BE7">
            <w:pPr>
              <w:jc w:val="both"/>
              <w:rPr>
                <w:rFonts w:ascii="Times New Roman" w:hAnsi="Times New Roman"/>
                <w:sz w:val="24"/>
                <w:szCs w:val="24"/>
              </w:rPr>
            </w:pPr>
          </w:p>
          <w:p w14:paraId="3B1B5F10" w14:textId="77777777" w:rsidR="00E06841" w:rsidRPr="009800CB" w:rsidRDefault="00E06841" w:rsidP="007C4BE7">
            <w:pPr>
              <w:jc w:val="both"/>
              <w:rPr>
                <w:rFonts w:ascii="Times New Roman" w:hAnsi="Times New Roman"/>
                <w:sz w:val="24"/>
                <w:szCs w:val="24"/>
                <w:lang w:val="en-US"/>
              </w:rPr>
            </w:pPr>
          </w:p>
          <w:p w14:paraId="30AA7DDA" w14:textId="77777777" w:rsidR="00E06841" w:rsidRDefault="00E06841" w:rsidP="007C4BE7">
            <w:pPr>
              <w:jc w:val="both"/>
              <w:rPr>
                <w:rFonts w:ascii="Times New Roman" w:hAnsi="Times New Roman"/>
                <w:sz w:val="24"/>
                <w:szCs w:val="24"/>
              </w:rPr>
            </w:pPr>
          </w:p>
          <w:p w14:paraId="4A5D259C" w14:textId="49914C58" w:rsidR="00E06841" w:rsidRDefault="00E06841" w:rsidP="007C4BE7">
            <w:pPr>
              <w:jc w:val="both"/>
              <w:rPr>
                <w:rFonts w:ascii="Times New Roman" w:hAnsi="Times New Roman"/>
                <w:sz w:val="24"/>
                <w:szCs w:val="24"/>
              </w:rPr>
            </w:pPr>
            <w:r w:rsidRPr="002B5879">
              <w:rPr>
                <w:rFonts w:ascii="Times New Roman" w:hAnsi="Times New Roman"/>
                <w:sz w:val="24"/>
                <w:szCs w:val="24"/>
              </w:rPr>
              <w:t>3.</w:t>
            </w:r>
            <w:r w:rsidR="00906E69" w:rsidRPr="002B5879">
              <w:rPr>
                <w:rFonts w:ascii="Times New Roman" w:hAnsi="Times New Roman"/>
                <w:sz w:val="24"/>
                <w:szCs w:val="24"/>
              </w:rPr>
              <w:t xml:space="preserve"> Приема се</w:t>
            </w:r>
            <w:r w:rsidR="00091F76" w:rsidRPr="002B5879">
              <w:rPr>
                <w:rFonts w:ascii="Times New Roman" w:hAnsi="Times New Roman"/>
                <w:sz w:val="24"/>
                <w:szCs w:val="24"/>
              </w:rPr>
              <w:t>.</w:t>
            </w:r>
          </w:p>
        </w:tc>
      </w:tr>
    </w:tbl>
    <w:p w14:paraId="1BAEA2E0" w14:textId="77777777" w:rsidR="00F71FA5" w:rsidRPr="00F71FA5" w:rsidRDefault="00F71FA5">
      <w:pPr>
        <w:rPr>
          <w:rFonts w:ascii="Times New Roman" w:hAnsi="Times New Roman" w:cs="Times New Roman"/>
          <w:sz w:val="24"/>
          <w:szCs w:val="24"/>
          <w:lang w:val="en-US"/>
        </w:rPr>
      </w:pPr>
    </w:p>
    <w:sectPr w:rsidR="00F71FA5" w:rsidRPr="00F71FA5" w:rsidSect="00F71FA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barU">
    <w:altName w:val="Calibri"/>
    <w:charset w:val="00"/>
    <w:family w:val="auto"/>
    <w:pitch w:val="variable"/>
    <w:sig w:usb0="00000001"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63E0"/>
    <w:multiLevelType w:val="hybridMultilevel"/>
    <w:tmpl w:val="CF266B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FE66446"/>
    <w:multiLevelType w:val="hybridMultilevel"/>
    <w:tmpl w:val="28BE6A98"/>
    <w:lvl w:ilvl="0" w:tplc="0E40FD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3335A5"/>
    <w:multiLevelType w:val="hybridMultilevel"/>
    <w:tmpl w:val="40100CA2"/>
    <w:lvl w:ilvl="0" w:tplc="BA44322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ED1B9C"/>
    <w:multiLevelType w:val="multilevel"/>
    <w:tmpl w:val="0F92D39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BF750C4"/>
    <w:multiLevelType w:val="hybridMultilevel"/>
    <w:tmpl w:val="97FC4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E14951"/>
    <w:multiLevelType w:val="hybridMultilevel"/>
    <w:tmpl w:val="BDA4CF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F985C4B"/>
    <w:multiLevelType w:val="hybridMultilevel"/>
    <w:tmpl w:val="6E5E8F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85F3AFB"/>
    <w:multiLevelType w:val="multilevel"/>
    <w:tmpl w:val="D47AF9F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CD25E62"/>
    <w:multiLevelType w:val="hybridMultilevel"/>
    <w:tmpl w:val="7E0E78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630337A6"/>
    <w:multiLevelType w:val="hybridMultilevel"/>
    <w:tmpl w:val="ADD8A7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8A05C62"/>
    <w:multiLevelType w:val="hybridMultilevel"/>
    <w:tmpl w:val="BF7478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7BC20A25"/>
    <w:multiLevelType w:val="hybridMultilevel"/>
    <w:tmpl w:val="7D860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0"/>
  </w:num>
  <w:num w:numId="3">
    <w:abstractNumId w:val="4"/>
  </w:num>
  <w:num w:numId="4">
    <w:abstractNumId w:val="2"/>
  </w:num>
  <w:num w:numId="5">
    <w:abstractNumId w:val="1"/>
  </w:num>
  <w:num w:numId="6">
    <w:abstractNumId w:val="0"/>
  </w:num>
  <w:num w:numId="7">
    <w:abstractNumId w:val="9"/>
  </w:num>
  <w:num w:numId="8">
    <w:abstractNumId w:val="6"/>
  </w:num>
  <w:num w:numId="9">
    <w:abstractNumId w:val="3"/>
  </w:num>
  <w:num w:numId="10">
    <w:abstractNumId w:val="8"/>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CAD"/>
    <w:rsid w:val="00091F76"/>
    <w:rsid w:val="000E7FF9"/>
    <w:rsid w:val="00103458"/>
    <w:rsid w:val="00106B16"/>
    <w:rsid w:val="00112482"/>
    <w:rsid w:val="0012496D"/>
    <w:rsid w:val="00163101"/>
    <w:rsid w:val="001A712E"/>
    <w:rsid w:val="001F6CBE"/>
    <w:rsid w:val="002437A9"/>
    <w:rsid w:val="002552B0"/>
    <w:rsid w:val="002B5879"/>
    <w:rsid w:val="002C3128"/>
    <w:rsid w:val="002D5E8E"/>
    <w:rsid w:val="003324D0"/>
    <w:rsid w:val="00364B66"/>
    <w:rsid w:val="003757C4"/>
    <w:rsid w:val="00381BCC"/>
    <w:rsid w:val="00392EDF"/>
    <w:rsid w:val="003E7F1F"/>
    <w:rsid w:val="00486A42"/>
    <w:rsid w:val="004B30CE"/>
    <w:rsid w:val="004B52D6"/>
    <w:rsid w:val="00553995"/>
    <w:rsid w:val="00587531"/>
    <w:rsid w:val="00590E4C"/>
    <w:rsid w:val="006133DB"/>
    <w:rsid w:val="00664DD1"/>
    <w:rsid w:val="00770AAF"/>
    <w:rsid w:val="007C4BE7"/>
    <w:rsid w:val="00804DC8"/>
    <w:rsid w:val="008647D5"/>
    <w:rsid w:val="008700D6"/>
    <w:rsid w:val="00876C34"/>
    <w:rsid w:val="008F1292"/>
    <w:rsid w:val="0090486B"/>
    <w:rsid w:val="00906E69"/>
    <w:rsid w:val="00952E2E"/>
    <w:rsid w:val="009533AF"/>
    <w:rsid w:val="009800CB"/>
    <w:rsid w:val="009852FD"/>
    <w:rsid w:val="00993DE1"/>
    <w:rsid w:val="009963E3"/>
    <w:rsid w:val="009A031D"/>
    <w:rsid w:val="009D098D"/>
    <w:rsid w:val="00A53300"/>
    <w:rsid w:val="00A83835"/>
    <w:rsid w:val="00AA279D"/>
    <w:rsid w:val="00AC7CAD"/>
    <w:rsid w:val="00AF2E85"/>
    <w:rsid w:val="00B915DF"/>
    <w:rsid w:val="00C6392E"/>
    <w:rsid w:val="00CF30FC"/>
    <w:rsid w:val="00CF75DB"/>
    <w:rsid w:val="00D61520"/>
    <w:rsid w:val="00D6441E"/>
    <w:rsid w:val="00D86098"/>
    <w:rsid w:val="00DD5A19"/>
    <w:rsid w:val="00E06841"/>
    <w:rsid w:val="00E55172"/>
    <w:rsid w:val="00E8044F"/>
    <w:rsid w:val="00EC194E"/>
    <w:rsid w:val="00EE3ADF"/>
    <w:rsid w:val="00F71FA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C58FF"/>
  <w15:chartTrackingRefBased/>
  <w15:docId w15:val="{8DAC0540-9274-49C0-A7DC-6FA8E62A5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FA5"/>
    <w:rPr>
      <w:color w:val="0563C1" w:themeColor="hyperlink"/>
      <w:u w:val="single"/>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F71FA5"/>
    <w:pPr>
      <w:spacing w:after="0" w:line="240" w:lineRule="auto"/>
      <w:ind w:left="708"/>
    </w:pPr>
    <w:rPr>
      <w:rFonts w:ascii="HebarU" w:eastAsia="Times New Roman" w:hAnsi="HebarU" w:cs="Times New Roman"/>
      <w:sz w:val="28"/>
      <w:szCs w:val="28"/>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F71FA5"/>
    <w:rPr>
      <w:rFonts w:ascii="HebarU" w:eastAsia="Times New Roman" w:hAnsi="HebarU" w:cs="Times New Roman"/>
      <w:sz w:val="28"/>
      <w:szCs w:val="28"/>
    </w:rPr>
  </w:style>
  <w:style w:type="paragraph" w:styleId="BalloonText">
    <w:name w:val="Balloon Text"/>
    <w:basedOn w:val="Normal"/>
    <w:link w:val="BalloonTextChar"/>
    <w:uiPriority w:val="99"/>
    <w:semiHidden/>
    <w:unhideWhenUsed/>
    <w:rsid w:val="007C4B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BE7"/>
    <w:rPr>
      <w:rFonts w:ascii="Segoe UI" w:hAnsi="Segoe UI" w:cs="Segoe UI"/>
      <w:sz w:val="18"/>
      <w:szCs w:val="18"/>
    </w:rPr>
  </w:style>
  <w:style w:type="character" w:styleId="CommentReference">
    <w:name w:val="annotation reference"/>
    <w:basedOn w:val="DefaultParagraphFont"/>
    <w:uiPriority w:val="99"/>
    <w:semiHidden/>
    <w:unhideWhenUsed/>
    <w:rsid w:val="00CF30FC"/>
    <w:rPr>
      <w:sz w:val="16"/>
      <w:szCs w:val="16"/>
    </w:rPr>
  </w:style>
  <w:style w:type="paragraph" w:styleId="CommentText">
    <w:name w:val="annotation text"/>
    <w:basedOn w:val="Normal"/>
    <w:link w:val="CommentTextChar"/>
    <w:uiPriority w:val="99"/>
    <w:semiHidden/>
    <w:unhideWhenUsed/>
    <w:rsid w:val="00CF30FC"/>
    <w:pPr>
      <w:spacing w:line="240" w:lineRule="auto"/>
    </w:pPr>
    <w:rPr>
      <w:sz w:val="20"/>
      <w:szCs w:val="20"/>
    </w:rPr>
  </w:style>
  <w:style w:type="character" w:customStyle="1" w:styleId="CommentTextChar">
    <w:name w:val="Comment Text Char"/>
    <w:basedOn w:val="DefaultParagraphFont"/>
    <w:link w:val="CommentText"/>
    <w:uiPriority w:val="99"/>
    <w:semiHidden/>
    <w:rsid w:val="00CF30FC"/>
    <w:rPr>
      <w:sz w:val="20"/>
      <w:szCs w:val="20"/>
    </w:rPr>
  </w:style>
  <w:style w:type="paragraph" w:styleId="CommentSubject">
    <w:name w:val="annotation subject"/>
    <w:basedOn w:val="CommentText"/>
    <w:next w:val="CommentText"/>
    <w:link w:val="CommentSubjectChar"/>
    <w:uiPriority w:val="99"/>
    <w:semiHidden/>
    <w:unhideWhenUsed/>
    <w:rsid w:val="00CF30FC"/>
    <w:rPr>
      <w:b/>
      <w:bCs/>
    </w:rPr>
  </w:style>
  <w:style w:type="character" w:customStyle="1" w:styleId="CommentSubjectChar">
    <w:name w:val="Comment Subject Char"/>
    <w:basedOn w:val="CommentTextChar"/>
    <w:link w:val="CommentSubject"/>
    <w:uiPriority w:val="99"/>
    <w:semiHidden/>
    <w:rsid w:val="00CF30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ora_deleva@yahoo.de" TargetMode="External"/><Relationship Id="rId5" Type="http://schemas.openxmlformats.org/officeDocument/2006/relationships/hyperlink" Target="mailto:stafi77@abv.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4371</TotalTime>
  <Pages>25</Pages>
  <Words>5535</Words>
  <Characters>31552</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Milen M. Krastev</cp:lastModifiedBy>
  <cp:revision>30</cp:revision>
  <dcterms:created xsi:type="dcterms:W3CDTF">2023-05-10T11:37:00Z</dcterms:created>
  <dcterms:modified xsi:type="dcterms:W3CDTF">2023-07-24T12:02:00Z</dcterms:modified>
</cp:coreProperties>
</file>